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B538" w14:textId="7A90CA60" w:rsidR="007C1D8E" w:rsidRPr="001C7347" w:rsidRDefault="007C1D8E" w:rsidP="00B52503">
      <w:pPr>
        <w:numPr>
          <w:ilvl w:val="0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30A4B539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A4B53A" w14:textId="5F0D3F49" w:rsidR="007C1D8E" w:rsidRDefault="007C1D8E" w:rsidP="00B52503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kovově kryté, typově odzkoušené rozvaděče do 25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 s izolací plynem SF</w:t>
      </w:r>
      <w:r w:rsidRPr="006E1551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>. Rozvaděč bude v modulárním provedení. Přípojnice jsou uvnitř uzavřené nádoby (tanku) s plynem SF</w:t>
      </w:r>
      <w:r w:rsidRPr="006E1551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 xml:space="preserve"> včetně aktivních částí spínacích přístrojů</w:t>
      </w:r>
      <w:r w:rsidRPr="00A804C9">
        <w:t xml:space="preserve"> </w:t>
      </w:r>
      <w:r w:rsidRPr="00A804C9">
        <w:rPr>
          <w:rFonts w:ascii="Arial" w:hAnsi="Arial" w:cs="Arial"/>
          <w:sz w:val="22"/>
          <w:szCs w:val="22"/>
        </w:rPr>
        <w:t>kromě vypínačů. Vypínače budou použity vakuové</w:t>
      </w:r>
      <w:r w:rsidR="006B5F9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to s funkcí opětného zapínání</w:t>
      </w:r>
      <w:r w:rsidRPr="00A804C9">
        <w:rPr>
          <w:rFonts w:ascii="Arial" w:hAnsi="Arial" w:cs="Arial"/>
          <w:sz w:val="22"/>
          <w:szCs w:val="22"/>
        </w:rPr>
        <w:t>.</w:t>
      </w:r>
    </w:p>
    <w:p w14:paraId="30A4B53B" w14:textId="19FC582A" w:rsidR="007C1D8E" w:rsidRDefault="007C1D8E" w:rsidP="00B52503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804C9">
        <w:rPr>
          <w:rFonts w:ascii="Arial" w:hAnsi="Arial" w:cs="Arial"/>
          <w:sz w:val="22"/>
          <w:szCs w:val="22"/>
        </w:rPr>
        <w:t>Rozv</w:t>
      </w:r>
      <w:r>
        <w:rPr>
          <w:rFonts w:ascii="Arial" w:hAnsi="Arial" w:cs="Arial"/>
          <w:sz w:val="22"/>
          <w:szCs w:val="22"/>
        </w:rPr>
        <w:t>aděče</w:t>
      </w:r>
      <w:r w:rsidRPr="00A804C9">
        <w:rPr>
          <w:rFonts w:ascii="Arial" w:hAnsi="Arial" w:cs="Arial"/>
          <w:sz w:val="22"/>
          <w:szCs w:val="22"/>
        </w:rPr>
        <w:t xml:space="preserve"> 22 </w:t>
      </w:r>
      <w:proofErr w:type="spellStart"/>
      <w:r w:rsidRPr="00A804C9">
        <w:rPr>
          <w:rFonts w:ascii="Arial" w:hAnsi="Arial" w:cs="Arial"/>
          <w:sz w:val="22"/>
          <w:szCs w:val="22"/>
        </w:rPr>
        <w:t>kV</w:t>
      </w:r>
      <w:proofErr w:type="spellEnd"/>
      <w:r w:rsidRPr="00A804C9">
        <w:rPr>
          <w:rFonts w:ascii="Arial" w:hAnsi="Arial" w:cs="Arial"/>
          <w:sz w:val="22"/>
          <w:szCs w:val="22"/>
        </w:rPr>
        <w:t xml:space="preserve"> budou řešeny jako </w:t>
      </w:r>
      <w:proofErr w:type="spellStart"/>
      <w:r w:rsidRPr="009133FE">
        <w:rPr>
          <w:rFonts w:ascii="Arial" w:hAnsi="Arial" w:cs="Arial"/>
          <w:sz w:val="22"/>
          <w:szCs w:val="22"/>
          <w:u w:val="single"/>
        </w:rPr>
        <w:t>dvoupřípojnicové</w:t>
      </w:r>
      <w:proofErr w:type="spellEnd"/>
      <w:r w:rsidRPr="00A804C9">
        <w:rPr>
          <w:rFonts w:ascii="Arial" w:hAnsi="Arial" w:cs="Arial"/>
          <w:sz w:val="22"/>
          <w:szCs w:val="22"/>
        </w:rPr>
        <w:t xml:space="preserve"> s podélným dělením, příčným spínačem přípojnic v každé sekci nebo jejich kombinací.</w:t>
      </w:r>
      <w:r w:rsidRPr="00F76792">
        <w:t xml:space="preserve"> </w:t>
      </w:r>
      <w:r w:rsidRPr="00A76529">
        <w:rPr>
          <w:rFonts w:ascii="Arial" w:hAnsi="Arial" w:cs="Arial"/>
          <w:sz w:val="22"/>
          <w:szCs w:val="22"/>
        </w:rPr>
        <w:t>Rozvaděče budou umístěny v jedné řad</w:t>
      </w:r>
      <w:r>
        <w:rPr>
          <w:rFonts w:ascii="Arial" w:hAnsi="Arial" w:cs="Arial"/>
          <w:sz w:val="22"/>
          <w:szCs w:val="22"/>
        </w:rPr>
        <w:t>ě</w:t>
      </w:r>
      <w:r w:rsidR="00A76236">
        <w:rPr>
          <w:rFonts w:ascii="Arial" w:hAnsi="Arial" w:cs="Arial"/>
          <w:sz w:val="22"/>
          <w:szCs w:val="22"/>
        </w:rPr>
        <w:t>, nebo ve dvou řadách</w:t>
      </w:r>
      <w:r>
        <w:t xml:space="preserve">.  </w:t>
      </w:r>
    </w:p>
    <w:p w14:paraId="30A4B53C" w14:textId="77777777" w:rsidR="007C1D8E" w:rsidRPr="00935598" w:rsidRDefault="007C1D8E" w:rsidP="00B52503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0A4B53D" w14:textId="77777777" w:rsidR="007C1D8E" w:rsidRPr="001C7347" w:rsidRDefault="007C1D8E" w:rsidP="00B52503">
      <w:pPr>
        <w:numPr>
          <w:ilvl w:val="0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30A4B53E" w14:textId="77777777" w:rsidR="007C1D8E" w:rsidRPr="00390CB7" w:rsidRDefault="007C1D8E" w:rsidP="00B52503">
      <w:pPr>
        <w:numPr>
          <w:ilvl w:val="1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30A4B53F" w14:textId="77777777" w:rsidR="007C1D8E" w:rsidRPr="00AB6E36" w:rsidRDefault="007C1D8E" w:rsidP="00B52503">
      <w:pPr>
        <w:tabs>
          <w:tab w:val="left" w:pos="425"/>
        </w:tabs>
        <w:spacing w:after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6875"/>
      </w:tblGrid>
      <w:tr w:rsidR="007C1D8E" w:rsidRPr="00F54D61" w14:paraId="30A4B542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0" w14:textId="5C2F3488" w:rsidR="007C1D8E" w:rsidRPr="0055330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2000-4-41</w:t>
            </w:r>
            <w:r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0E3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75" w:type="dxa"/>
          </w:tcPr>
          <w:p w14:paraId="30A4B541" w14:textId="77777777" w:rsidR="007C1D8E" w:rsidRPr="0055330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Elektrotechnické předpisy - Elektrická zařízení - Část 4: Bezpečnost - Kapitola 41: Ochrana před úrazem elektrickým proudem</w:t>
            </w:r>
          </w:p>
        </w:tc>
      </w:tr>
      <w:tr w:rsidR="007C1D8E" w:rsidRPr="00F54D61" w14:paraId="30A4B545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3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50181 ed.2</w:t>
            </w:r>
          </w:p>
        </w:tc>
        <w:tc>
          <w:tcPr>
            <w:tcW w:w="6875" w:type="dxa"/>
          </w:tcPr>
          <w:p w14:paraId="30A4B544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45F2">
              <w:rPr>
                <w:rFonts w:ascii="Arial" w:hAnsi="Arial" w:cs="Arial"/>
                <w:sz w:val="22"/>
                <w:szCs w:val="22"/>
              </w:rPr>
              <w:t xml:space="preserve">Zásuvné typy průchodek nad 1 </w:t>
            </w:r>
            <w:proofErr w:type="spellStart"/>
            <w:r w:rsidRPr="002A45F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A45F2">
              <w:rPr>
                <w:rFonts w:ascii="Arial" w:hAnsi="Arial" w:cs="Arial"/>
                <w:sz w:val="22"/>
                <w:szCs w:val="22"/>
              </w:rPr>
              <w:t xml:space="preserve"> až do 52 </w:t>
            </w:r>
            <w:proofErr w:type="spellStart"/>
            <w:r w:rsidRPr="002A45F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A45F2">
              <w:rPr>
                <w:rFonts w:ascii="Arial" w:hAnsi="Arial" w:cs="Arial"/>
                <w:sz w:val="22"/>
                <w:szCs w:val="22"/>
              </w:rPr>
              <w:t xml:space="preserve"> a od 250 A do 2,50 </w:t>
            </w:r>
            <w:proofErr w:type="spellStart"/>
            <w:r w:rsidRPr="002A45F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2A45F2">
              <w:rPr>
                <w:rFonts w:ascii="Arial" w:hAnsi="Arial" w:cs="Arial"/>
                <w:sz w:val="22"/>
                <w:szCs w:val="22"/>
              </w:rPr>
              <w:t xml:space="preserve"> pro jiná zařízení než transformátory plněné kapalinou</w:t>
            </w:r>
          </w:p>
        </w:tc>
      </w:tr>
      <w:tr w:rsidR="007C1D8E" w:rsidRPr="00F54D61" w14:paraId="30A4B548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6" w14:textId="3C301376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60376</w:t>
            </w:r>
            <w:r w:rsidR="000E3B6B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6875" w:type="dxa"/>
          </w:tcPr>
          <w:p w14:paraId="30A4B547" w14:textId="77777777" w:rsidR="007C1D8E" w:rsidRPr="000012D3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3665">
              <w:rPr>
                <w:rFonts w:ascii="Arial" w:hAnsi="Arial" w:cs="Arial"/>
                <w:sz w:val="22"/>
                <w:szCs w:val="22"/>
              </w:rPr>
              <w:t>Specifikace fluoridu sírového (SF</w:t>
            </w:r>
            <w:r w:rsidRPr="000F233C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E53665">
              <w:rPr>
                <w:rFonts w:ascii="Arial" w:hAnsi="Arial" w:cs="Arial"/>
                <w:sz w:val="22"/>
                <w:szCs w:val="22"/>
              </w:rPr>
              <w:t>) technického stupně čistoty pro použití v elektrických zařízeních</w:t>
            </w:r>
          </w:p>
        </w:tc>
      </w:tr>
      <w:tr w:rsidR="007C1D8E" w:rsidRPr="00F54D61" w14:paraId="30A4B54B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9" w14:textId="77777777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60 447 ed.2</w:t>
            </w:r>
          </w:p>
        </w:tc>
        <w:tc>
          <w:tcPr>
            <w:tcW w:w="6875" w:type="dxa"/>
          </w:tcPr>
          <w:p w14:paraId="30A4B54A" w14:textId="77777777" w:rsidR="007C1D8E" w:rsidRPr="00E53665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50592">
              <w:rPr>
                <w:rFonts w:ascii="Arial" w:hAnsi="Arial" w:cs="Arial"/>
                <w:sz w:val="22"/>
                <w:szCs w:val="22"/>
              </w:rPr>
              <w:t>Základní a bezpečnostní zásady pro rozhraní člověk-stroj, značení a identifikaci - Zásady pro ovládání</w:t>
            </w:r>
          </w:p>
        </w:tc>
      </w:tr>
      <w:tr w:rsidR="007C1D8E" w:rsidRPr="00F54D61" w14:paraId="30A4B54E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C" w14:textId="77777777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61082-1 ed.3</w:t>
            </w:r>
          </w:p>
        </w:tc>
        <w:tc>
          <w:tcPr>
            <w:tcW w:w="6875" w:type="dxa"/>
          </w:tcPr>
          <w:p w14:paraId="30A4B54D" w14:textId="77777777" w:rsidR="007C1D8E" w:rsidRPr="00E53665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861D1">
              <w:rPr>
                <w:rFonts w:ascii="Arial" w:hAnsi="Arial" w:cs="Arial"/>
                <w:sz w:val="22"/>
                <w:szCs w:val="22"/>
              </w:rPr>
              <w:t>Zhotovování dokumentů používaných v elektrotechnice - Část 1: Pravidla</w:t>
            </w:r>
          </w:p>
        </w:tc>
      </w:tr>
      <w:tr w:rsidR="007C1D8E" w:rsidRPr="00F54D61" w14:paraId="30A4B551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4F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61243-5</w:t>
            </w:r>
          </w:p>
        </w:tc>
        <w:tc>
          <w:tcPr>
            <w:tcW w:w="6875" w:type="dxa"/>
          </w:tcPr>
          <w:p w14:paraId="30A4B550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0F1E">
              <w:rPr>
                <w:rFonts w:ascii="Arial" w:hAnsi="Arial" w:cs="Arial"/>
                <w:sz w:val="22"/>
                <w:szCs w:val="22"/>
              </w:rPr>
              <w:t>Práce pod napětím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F1E">
              <w:rPr>
                <w:rFonts w:ascii="Arial" w:hAnsi="Arial" w:cs="Arial"/>
                <w:sz w:val="22"/>
                <w:szCs w:val="22"/>
              </w:rPr>
              <w:t>Zkoušečky napětí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F1E">
              <w:rPr>
                <w:rFonts w:ascii="Arial" w:hAnsi="Arial" w:cs="Arial"/>
                <w:sz w:val="22"/>
                <w:szCs w:val="22"/>
              </w:rPr>
              <w:t>Část 5: Systémy detekce napětí (VDS)</w:t>
            </w:r>
          </w:p>
        </w:tc>
      </w:tr>
      <w:tr w:rsidR="000E3B6B" w:rsidRPr="00F54D61" w14:paraId="5EA8B63E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5F91CCFB" w14:textId="285387D1" w:rsidR="000E3B6B" w:rsidRPr="009133FE" w:rsidRDefault="000E3B6B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133FE">
              <w:rPr>
                <w:rFonts w:ascii="Arial" w:hAnsi="Arial" w:cs="Arial"/>
                <w:sz w:val="22"/>
                <w:szCs w:val="22"/>
              </w:rPr>
              <w:t>ČSN EN IEC 62271-213</w:t>
            </w:r>
          </w:p>
        </w:tc>
        <w:tc>
          <w:tcPr>
            <w:tcW w:w="6875" w:type="dxa"/>
          </w:tcPr>
          <w:p w14:paraId="7771AA8C" w14:textId="5AF6A606" w:rsidR="000E3B6B" w:rsidRPr="009133FE" w:rsidRDefault="000E3B6B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133FE">
              <w:rPr>
                <w:rFonts w:ascii="Arial" w:hAnsi="Arial" w:cs="Arial"/>
                <w:sz w:val="22"/>
                <w:szCs w:val="22"/>
              </w:rPr>
              <w:t>Vysokonapěťová spínací a řídicí zařízení - Část 213: Systém detekce a indikace napětí</w:t>
            </w:r>
          </w:p>
        </w:tc>
      </w:tr>
      <w:tr w:rsidR="007C1D8E" w:rsidRPr="00F54D61" w14:paraId="30A4B554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52" w14:textId="69B6CA1D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61914 ed.</w:t>
            </w:r>
            <w:r w:rsidR="000E3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75" w:type="dxa"/>
          </w:tcPr>
          <w:p w14:paraId="30A4B553" w14:textId="77777777" w:rsidR="007C1D8E" w:rsidRPr="00540F1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0AEC">
              <w:rPr>
                <w:rFonts w:ascii="Arial" w:hAnsi="Arial" w:cs="Arial"/>
                <w:sz w:val="22"/>
                <w:szCs w:val="22"/>
              </w:rPr>
              <w:t>Kabelové příchytky pro elektrické instalace</w:t>
            </w:r>
          </w:p>
        </w:tc>
      </w:tr>
      <w:tr w:rsidR="007C1D8E" w:rsidRPr="00F54D61" w14:paraId="30A4B557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55" w14:textId="0127FA21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62271 -1</w:t>
            </w:r>
            <w:r w:rsidR="000E3B6B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6875" w:type="dxa"/>
          </w:tcPr>
          <w:p w14:paraId="30A4B556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7CD">
              <w:rPr>
                <w:rFonts w:ascii="Arial" w:hAnsi="Arial" w:cs="Arial"/>
                <w:sz w:val="22"/>
                <w:szCs w:val="22"/>
              </w:rPr>
              <w:t>Vysokonapěťová spínací a řídicí zařízení - Část 1: Společná ustanovení</w:t>
            </w:r>
          </w:p>
        </w:tc>
      </w:tr>
      <w:tr w:rsidR="007C1D8E" w:rsidRPr="00F54D61" w14:paraId="30A4B55A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58" w14:textId="3B0C9F19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62271-200 ed.</w:t>
            </w:r>
            <w:r w:rsidR="0084407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75" w:type="dxa"/>
          </w:tcPr>
          <w:p w14:paraId="30A4B559" w14:textId="77777777" w:rsidR="007C1D8E" w:rsidRPr="004041B2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>Část 20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D40543">
              <w:rPr>
                <w:rFonts w:ascii="Arial" w:hAnsi="Arial" w:cs="Arial"/>
                <w:sz w:val="22"/>
                <w:szCs w:val="22"/>
              </w:rPr>
              <w:t xml:space="preserve">Kovově kryté rozváděče na střídavý proud pro jmenovitá napětí nad 1 </w:t>
            </w:r>
            <w:proofErr w:type="spellStart"/>
            <w:r w:rsidRPr="00D4054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D40543">
              <w:rPr>
                <w:rFonts w:ascii="Arial" w:hAnsi="Arial" w:cs="Arial"/>
                <w:sz w:val="22"/>
                <w:szCs w:val="22"/>
              </w:rPr>
              <w:t xml:space="preserve"> do 52 </w:t>
            </w:r>
            <w:proofErr w:type="spellStart"/>
            <w:r w:rsidRPr="00D4054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D40543">
              <w:rPr>
                <w:rFonts w:ascii="Arial" w:hAnsi="Arial" w:cs="Arial"/>
                <w:sz w:val="22"/>
                <w:szCs w:val="22"/>
              </w:rPr>
              <w:t xml:space="preserve"> včetně</w:t>
            </w:r>
          </w:p>
        </w:tc>
      </w:tr>
      <w:tr w:rsidR="007C1D8E" w:rsidRPr="00F54D61" w14:paraId="30A4B55D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5B" w14:textId="7E6D6D6F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40543">
              <w:rPr>
                <w:rFonts w:ascii="Arial" w:hAnsi="Arial" w:cs="Arial"/>
                <w:sz w:val="22"/>
                <w:szCs w:val="22"/>
              </w:rPr>
              <w:t>ČSN EN 62271-100</w:t>
            </w:r>
            <w:r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84407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75" w:type="dxa"/>
          </w:tcPr>
          <w:p w14:paraId="30A4B55C" w14:textId="77777777" w:rsidR="007C1D8E" w:rsidRPr="004B0E9D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40543">
              <w:rPr>
                <w:rFonts w:ascii="Arial" w:hAnsi="Arial" w:cs="Arial"/>
                <w:sz w:val="22"/>
                <w:szCs w:val="22"/>
              </w:rPr>
              <w:t>Vysokonapěťová spínací a řídicí zařízení - Část 100: Vypínače střídavého proudu</w:t>
            </w:r>
          </w:p>
        </w:tc>
      </w:tr>
      <w:tr w:rsidR="007C1D8E" w:rsidRPr="00F54D61" w14:paraId="30A4B560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5E" w14:textId="761D1881" w:rsidR="007C1D8E" w:rsidRPr="00D40543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751FE">
              <w:rPr>
                <w:rFonts w:ascii="Arial" w:hAnsi="Arial" w:cs="Arial"/>
                <w:sz w:val="22"/>
                <w:szCs w:val="22"/>
              </w:rPr>
              <w:t>ČSN EN 62271-102</w:t>
            </w:r>
            <w:r w:rsidR="000E3B6B"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6875" w:type="dxa"/>
          </w:tcPr>
          <w:p w14:paraId="30A4B55F" w14:textId="77777777" w:rsidR="007C1D8E" w:rsidRPr="006610BC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610BC">
              <w:rPr>
                <w:rFonts w:ascii="Arial" w:hAnsi="Arial" w:cs="Arial"/>
                <w:sz w:val="22"/>
                <w:szCs w:val="22"/>
              </w:rPr>
              <w:t>Vysokonapěťová spínací a řídicí zařízení - Část 102: Odpojovače a uzemňovače střídavého proudu na napětí 1 000 V</w:t>
            </w:r>
          </w:p>
        </w:tc>
      </w:tr>
      <w:tr w:rsidR="007C1D8E" w:rsidRPr="00F54D61" w14:paraId="30A4B563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61" w14:textId="77777777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40543">
              <w:rPr>
                <w:rFonts w:ascii="Arial" w:hAnsi="Arial" w:cs="Arial"/>
                <w:sz w:val="22"/>
                <w:szCs w:val="22"/>
              </w:rPr>
              <w:lastRenderedPageBreak/>
              <w:t>ČSN EN 62271-10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875" w:type="dxa"/>
          </w:tcPr>
          <w:p w14:paraId="30A4B562" w14:textId="77777777" w:rsidR="007C1D8E" w:rsidRPr="006610BC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610BC">
              <w:rPr>
                <w:rFonts w:ascii="Arial" w:hAnsi="Arial" w:cs="Arial"/>
                <w:sz w:val="22"/>
                <w:szCs w:val="22"/>
              </w:rPr>
              <w:t xml:space="preserve">Vysokonapěťová spínací a řídicí zařízení - Část 103: Spínače pro jmenovitá napětí nad 1 </w:t>
            </w:r>
            <w:proofErr w:type="spellStart"/>
            <w:r w:rsidRPr="006610BC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6610BC">
              <w:rPr>
                <w:rFonts w:ascii="Arial" w:hAnsi="Arial" w:cs="Arial"/>
                <w:sz w:val="22"/>
                <w:szCs w:val="22"/>
              </w:rPr>
              <w:t xml:space="preserve"> do 52 </w:t>
            </w:r>
            <w:proofErr w:type="spellStart"/>
            <w:r w:rsidRPr="006610BC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6610BC">
              <w:rPr>
                <w:rFonts w:ascii="Arial" w:hAnsi="Arial" w:cs="Arial"/>
                <w:sz w:val="22"/>
                <w:szCs w:val="22"/>
              </w:rPr>
              <w:t xml:space="preserve"> včetně</w:t>
            </w:r>
          </w:p>
        </w:tc>
      </w:tr>
      <w:tr w:rsidR="007C1D8E" w:rsidRPr="007C1638" w14:paraId="30A4B566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64" w14:textId="77777777" w:rsidR="007C1D8E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ČSN EN 60529</w:t>
            </w:r>
          </w:p>
        </w:tc>
        <w:tc>
          <w:tcPr>
            <w:tcW w:w="6875" w:type="dxa"/>
          </w:tcPr>
          <w:p w14:paraId="30A4B565" w14:textId="77777777" w:rsidR="007C1D8E" w:rsidRPr="0026032C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(krytí - IP kód)</w:t>
            </w:r>
          </w:p>
        </w:tc>
      </w:tr>
      <w:tr w:rsidR="007C1D8E" w:rsidRPr="007C1638" w14:paraId="30A4B569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67" w14:textId="77777777" w:rsidR="007C1D8E" w:rsidRPr="0085661F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50102</w:t>
            </w:r>
          </w:p>
        </w:tc>
        <w:tc>
          <w:tcPr>
            <w:tcW w:w="6875" w:type="dxa"/>
          </w:tcPr>
          <w:p w14:paraId="30A4B568" w14:textId="74BD94F6" w:rsidR="007C1D8E" w:rsidRPr="0085661F" w:rsidRDefault="007C1D8E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E53F8">
              <w:rPr>
                <w:rFonts w:ascii="Arial" w:hAnsi="Arial" w:cs="Arial"/>
                <w:sz w:val="22"/>
                <w:szCs w:val="22"/>
              </w:rPr>
              <w:t>Stupně ochrany poskytované kryty elektrických zařízení proti vnějším mechanickým nárazům</w:t>
            </w:r>
            <w:r w:rsidR="00844074">
              <w:rPr>
                <w:rFonts w:ascii="Arial" w:hAnsi="Arial" w:cs="Arial"/>
                <w:sz w:val="22"/>
                <w:szCs w:val="22"/>
              </w:rPr>
              <w:t xml:space="preserve"> (IK kód)</w:t>
            </w:r>
          </w:p>
        </w:tc>
      </w:tr>
      <w:tr w:rsidR="00745BC9" w:rsidRPr="00745BC9" w14:paraId="30A4B56C" w14:textId="77777777" w:rsidTr="00745BC9">
        <w:trPr>
          <w:trHeight w:val="375"/>
          <w:jc w:val="center"/>
        </w:trPr>
        <w:tc>
          <w:tcPr>
            <w:tcW w:w="2623" w:type="dxa"/>
            <w:vAlign w:val="center"/>
          </w:tcPr>
          <w:p w14:paraId="30A4B56A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ČSN EN 61869-1</w:t>
            </w:r>
          </w:p>
        </w:tc>
        <w:tc>
          <w:tcPr>
            <w:tcW w:w="6875" w:type="dxa"/>
            <w:vAlign w:val="center"/>
          </w:tcPr>
          <w:p w14:paraId="30A4B56B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Přístrojové transformátory - Část 1: Všeobecné požadavky</w:t>
            </w:r>
          </w:p>
        </w:tc>
      </w:tr>
      <w:tr w:rsidR="00745BC9" w:rsidRPr="00745BC9" w14:paraId="30A4B56F" w14:textId="77777777" w:rsidTr="00745BC9">
        <w:trPr>
          <w:trHeight w:val="375"/>
          <w:jc w:val="center"/>
        </w:trPr>
        <w:tc>
          <w:tcPr>
            <w:tcW w:w="2623" w:type="dxa"/>
            <w:vAlign w:val="center"/>
          </w:tcPr>
          <w:p w14:paraId="30A4B56D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ČSN EN 61869-2</w:t>
            </w:r>
          </w:p>
        </w:tc>
        <w:tc>
          <w:tcPr>
            <w:tcW w:w="6875" w:type="dxa"/>
            <w:vAlign w:val="center"/>
          </w:tcPr>
          <w:p w14:paraId="30A4B56E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Přístrojové transformátory - Část 2: Dodatečné požadavky na transformátory proudu</w:t>
            </w:r>
          </w:p>
        </w:tc>
      </w:tr>
      <w:tr w:rsidR="00745BC9" w:rsidRPr="00745BC9" w14:paraId="30A4B572" w14:textId="77777777" w:rsidTr="00DD6586">
        <w:trPr>
          <w:trHeight w:val="375"/>
          <w:jc w:val="center"/>
        </w:trPr>
        <w:tc>
          <w:tcPr>
            <w:tcW w:w="2623" w:type="dxa"/>
            <w:vAlign w:val="center"/>
          </w:tcPr>
          <w:p w14:paraId="30A4B570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ČSN EN 61869-3</w:t>
            </w:r>
          </w:p>
        </w:tc>
        <w:tc>
          <w:tcPr>
            <w:tcW w:w="6875" w:type="dxa"/>
          </w:tcPr>
          <w:p w14:paraId="30A4B571" w14:textId="77777777" w:rsidR="00745BC9" w:rsidRPr="00745BC9" w:rsidRDefault="00745BC9" w:rsidP="00B5250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44074">
              <w:rPr>
                <w:rFonts w:ascii="Arial" w:hAnsi="Arial" w:cs="Arial"/>
                <w:sz w:val="22"/>
                <w:szCs w:val="22"/>
              </w:rPr>
              <w:t>Přístrojové transformátory - Část 3: Dodatečné požadavky pro induktivní transformátory napětí</w:t>
            </w:r>
          </w:p>
        </w:tc>
      </w:tr>
    </w:tbl>
    <w:p w14:paraId="30A4B573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>
        <w:rPr>
          <w:rFonts w:ascii="Arial" w:hAnsi="Arial" w:cs="Arial"/>
          <w:noProof/>
          <w:sz w:val="22"/>
          <w:szCs w:val="22"/>
        </w:rPr>
        <w:t>rozvaděče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30A4B574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75" w14:textId="77777777" w:rsidR="007C1D8E" w:rsidRPr="00390CB7" w:rsidRDefault="007C1D8E" w:rsidP="00B52503">
      <w:pPr>
        <w:numPr>
          <w:ilvl w:val="1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30A4B576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30A4B577" w14:textId="77777777" w:rsidR="007C1D8E" w:rsidRDefault="007C1D8E" w:rsidP="00B52503">
      <w:pPr>
        <w:numPr>
          <w:ilvl w:val="0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Upřesňující požadavky</w:t>
      </w:r>
    </w:p>
    <w:p w14:paraId="30A4B578" w14:textId="77777777" w:rsidR="007C1D8E" w:rsidRDefault="007C1D8E" w:rsidP="00B52503">
      <w:pPr>
        <w:tabs>
          <w:tab w:val="left" w:pos="6521"/>
        </w:tabs>
        <w:spacing w:before="120" w:after="120" w:line="276" w:lineRule="auto"/>
        <w:ind w:left="420"/>
        <w:rPr>
          <w:rFonts w:ascii="Arial" w:hAnsi="Arial" w:cs="Arial"/>
          <w:b/>
          <w:caps/>
          <w:sz w:val="22"/>
          <w:szCs w:val="22"/>
        </w:rPr>
      </w:pPr>
    </w:p>
    <w:p w14:paraId="30A4B579" w14:textId="77777777" w:rsidR="007C1D8E" w:rsidRDefault="007C1D8E" w:rsidP="00B52503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14:paraId="30A4B57A" w14:textId="77777777" w:rsidR="007C1D8E" w:rsidRDefault="007C1D8E" w:rsidP="00B52503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 xml:space="preserve">Parametry sítě </w:t>
      </w:r>
      <w:r>
        <w:rPr>
          <w:rFonts w:ascii="Arial" w:hAnsi="Arial" w:cs="Arial"/>
          <w:b/>
          <w:sz w:val="22"/>
          <w:szCs w:val="22"/>
        </w:rPr>
        <w:t>V</w:t>
      </w:r>
      <w:r w:rsidRPr="000D4238">
        <w:rPr>
          <w:rFonts w:ascii="Arial" w:hAnsi="Arial" w:cs="Arial"/>
          <w:b/>
          <w:sz w:val="22"/>
          <w:szCs w:val="22"/>
        </w:rPr>
        <w:t>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7C1D8E" w:rsidRPr="006F1079" w14:paraId="30A4B57D" w14:textId="77777777" w:rsidTr="00DD6586">
        <w:tc>
          <w:tcPr>
            <w:tcW w:w="4253" w:type="dxa"/>
          </w:tcPr>
          <w:p w14:paraId="30A4B57B" w14:textId="77777777" w:rsidR="007C1D8E" w:rsidRPr="00426090" w:rsidRDefault="007C1D8E" w:rsidP="00B52503">
            <w:pPr>
              <w:spacing w:before="40" w:after="20" w:line="276" w:lineRule="auto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090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fázové </w:t>
            </w:r>
            <w:r w:rsidRPr="00426090">
              <w:rPr>
                <w:rFonts w:ascii="Arial" w:hAnsi="Arial" w:cs="Arial"/>
                <w:noProof/>
                <w:sz w:val="22"/>
                <w:szCs w:val="22"/>
              </w:rPr>
              <w:t>napětí sítě U</w:t>
            </w:r>
            <w:r w:rsidRPr="00A804C9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f</w:t>
            </w:r>
          </w:p>
        </w:tc>
        <w:tc>
          <w:tcPr>
            <w:tcW w:w="5386" w:type="dxa"/>
          </w:tcPr>
          <w:p w14:paraId="30A4B57C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12,7 kV</w:t>
            </w:r>
          </w:p>
        </w:tc>
      </w:tr>
      <w:tr w:rsidR="007C1D8E" w:rsidRPr="006F1079" w14:paraId="30A4B580" w14:textId="77777777" w:rsidTr="00DD6586">
        <w:tc>
          <w:tcPr>
            <w:tcW w:w="4253" w:type="dxa"/>
          </w:tcPr>
          <w:p w14:paraId="30A4B57E" w14:textId="77777777" w:rsidR="007C1D8E" w:rsidRPr="00426090" w:rsidRDefault="007C1D8E" w:rsidP="00B52503">
            <w:pPr>
              <w:spacing w:before="40" w:after="20" w:line="276" w:lineRule="auto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090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sdružené </w:t>
            </w:r>
            <w:r w:rsidRPr="00426090">
              <w:rPr>
                <w:rFonts w:ascii="Arial" w:hAnsi="Arial" w:cs="Arial"/>
                <w:noProof/>
                <w:sz w:val="22"/>
                <w:szCs w:val="22"/>
              </w:rPr>
              <w:t>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5386" w:type="dxa"/>
          </w:tcPr>
          <w:p w14:paraId="30A4B57F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22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</w:tr>
      <w:tr w:rsidR="007C1D8E" w:rsidRPr="006F1079" w14:paraId="30A4B583" w14:textId="77777777" w:rsidTr="00DD6586">
        <w:tc>
          <w:tcPr>
            <w:tcW w:w="4253" w:type="dxa"/>
          </w:tcPr>
          <w:p w14:paraId="30A4B581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30A4B582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:rsidRPr="006F1079" w14:paraId="30A4B586" w14:textId="77777777" w:rsidTr="00DD6586">
        <w:tc>
          <w:tcPr>
            <w:tcW w:w="4253" w:type="dxa"/>
          </w:tcPr>
          <w:p w14:paraId="30A4B584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386" w:type="dxa"/>
          </w:tcPr>
          <w:p w14:paraId="30A4B585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7C1D8E" w:rsidRPr="006F1079" w14:paraId="30A4B589" w14:textId="77777777" w:rsidTr="00DD6586">
        <w:tc>
          <w:tcPr>
            <w:tcW w:w="4253" w:type="dxa"/>
          </w:tcPr>
          <w:p w14:paraId="30A4B587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30A4B588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7C1D8E" w:rsidRPr="006F1079" w14:paraId="30A4B58C" w14:textId="77777777" w:rsidTr="00DD6586">
        <w:tc>
          <w:tcPr>
            <w:tcW w:w="4253" w:type="dxa"/>
          </w:tcPr>
          <w:p w14:paraId="30A4B58A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30A4B58B" w14:textId="77777777" w:rsidR="007C1D8E" w:rsidRPr="006F1079" w:rsidRDefault="007C1D8E" w:rsidP="00B52503">
            <w:pPr>
              <w:spacing w:before="40" w:after="20" w:line="276" w:lineRule="auto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Petersenova tlumivka nebo odporník)</w:t>
            </w:r>
          </w:p>
        </w:tc>
      </w:tr>
    </w:tbl>
    <w:p w14:paraId="30A4B58D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8E" w14:textId="77777777" w:rsidR="007C1D8E" w:rsidRPr="00DE62BB" w:rsidRDefault="007C1D8E" w:rsidP="00B52503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DE62BB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C1D8E" w14:paraId="30A4B591" w14:textId="77777777" w:rsidTr="00DD6586">
        <w:tc>
          <w:tcPr>
            <w:tcW w:w="4258" w:type="dxa"/>
          </w:tcPr>
          <w:p w14:paraId="30A4B58F" w14:textId="77777777" w:rsidR="007C1D8E" w:rsidRPr="00DE62BB" w:rsidRDefault="007C1D8E" w:rsidP="00B52503">
            <w:pPr>
              <w:pStyle w:val="Zpat"/>
              <w:tabs>
                <w:tab w:val="clear" w:pos="4536"/>
                <w:tab w:val="clear" w:pos="9072"/>
              </w:tabs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E62BB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30A4B590" w14:textId="77777777" w:rsidR="007C1D8E" w:rsidRPr="00DE62BB" w:rsidRDefault="007C1D8E" w:rsidP="00B52503">
            <w:pPr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E62B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dle PNE 33 0000-2, příloha 2</w:t>
            </w:r>
          </w:p>
        </w:tc>
      </w:tr>
      <w:tr w:rsidR="007C1D8E" w14:paraId="30A4B594" w14:textId="77777777" w:rsidTr="00DD6586">
        <w:tc>
          <w:tcPr>
            <w:tcW w:w="4258" w:type="dxa"/>
          </w:tcPr>
          <w:p w14:paraId="30A4B592" w14:textId="77777777" w:rsidR="007C1D8E" w:rsidRPr="00DE62BB" w:rsidRDefault="007C1D8E" w:rsidP="00B52503">
            <w:pPr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E62BB"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5386" w:type="dxa"/>
          </w:tcPr>
          <w:p w14:paraId="30A4B593" w14:textId="77777777" w:rsidR="007C1D8E" w:rsidRPr="00DE62BB" w:rsidRDefault="007C1D8E" w:rsidP="00B52503">
            <w:pPr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019D8">
              <w:rPr>
                <w:rFonts w:ascii="Arial" w:hAnsi="Arial" w:cs="Arial"/>
                <w:sz w:val="22"/>
                <w:szCs w:val="22"/>
              </w:rPr>
              <w:t>-5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62BB">
              <w:rPr>
                <w:rFonts w:ascii="Arial" w:hAnsi="Arial" w:cs="Arial"/>
                <w:sz w:val="22"/>
                <w:szCs w:val="22"/>
              </w:rPr>
              <w:t xml:space="preserve"> až + 40 °C</w:t>
            </w:r>
          </w:p>
        </w:tc>
      </w:tr>
      <w:tr w:rsidR="007C1D8E" w14:paraId="30A4B597" w14:textId="77777777" w:rsidTr="00DD6586">
        <w:tc>
          <w:tcPr>
            <w:tcW w:w="4258" w:type="dxa"/>
          </w:tcPr>
          <w:p w14:paraId="30A4B595" w14:textId="77777777" w:rsidR="007C1D8E" w:rsidRPr="00DE62BB" w:rsidRDefault="007C1D8E" w:rsidP="00B52503">
            <w:pPr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E62BB"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5386" w:type="dxa"/>
          </w:tcPr>
          <w:p w14:paraId="30A4B596" w14:textId="77777777" w:rsidR="007C1D8E" w:rsidRPr="00DE62BB" w:rsidRDefault="007C1D8E" w:rsidP="00B52503">
            <w:pPr>
              <w:spacing w:before="40" w:after="20" w:line="276" w:lineRule="auto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E62BB"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</w:tr>
    </w:tbl>
    <w:p w14:paraId="30A4B598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99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9A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9B" w14:textId="77777777" w:rsidR="007C1D8E" w:rsidRDefault="007C1D8E" w:rsidP="00B52503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9C" w14:textId="77777777" w:rsidR="007C1D8E" w:rsidRDefault="007C1D8E" w:rsidP="00B52503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0A4B59D" w14:textId="77777777" w:rsidR="007C1D8E" w:rsidRDefault="007C1D8E" w:rsidP="00B52503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Technické požadavky</w:t>
      </w:r>
    </w:p>
    <w:p w14:paraId="30A4B59E" w14:textId="77777777" w:rsidR="007C1D8E" w:rsidRPr="00935598" w:rsidRDefault="007C1D8E" w:rsidP="00B52503">
      <w:pPr>
        <w:numPr>
          <w:ilvl w:val="2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Obecné požadavky</w:t>
      </w:r>
    </w:p>
    <w:p w14:paraId="30A4B59F" w14:textId="7DCC5C56" w:rsidR="007C1D8E" w:rsidRPr="00792AF4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792AF4">
        <w:rPr>
          <w:rFonts w:ascii="Arial" w:hAnsi="Arial" w:cs="Arial"/>
          <w:noProof/>
          <w:sz w:val="22"/>
          <w:szCs w:val="22"/>
        </w:rPr>
        <w:t>Rozvaděče musí odpovídat požadavkům platných norem, zejména normě ČSN EN 62 271-200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C12EA6">
        <w:rPr>
          <w:rFonts w:ascii="Arial" w:hAnsi="Arial" w:cs="Arial"/>
          <w:noProof/>
          <w:sz w:val="22"/>
          <w:szCs w:val="22"/>
        </w:rPr>
        <w:t>v platném znění</w:t>
      </w:r>
      <w:r w:rsidRPr="00792AF4">
        <w:rPr>
          <w:rFonts w:ascii="Arial" w:hAnsi="Arial" w:cs="Arial"/>
          <w:noProof/>
          <w:sz w:val="22"/>
          <w:szCs w:val="22"/>
        </w:rPr>
        <w:t xml:space="preserve">, jsou  </w:t>
      </w:r>
      <w:r>
        <w:rPr>
          <w:rFonts w:ascii="Arial" w:hAnsi="Arial" w:cs="Arial"/>
          <w:noProof/>
          <w:sz w:val="22"/>
          <w:szCs w:val="22"/>
        </w:rPr>
        <w:t xml:space="preserve">určeny pro vnitřní instalaci a splňují požadavky normy </w:t>
      </w:r>
      <w:r w:rsidRPr="00792AF4">
        <w:rPr>
          <w:rFonts w:ascii="Arial" w:hAnsi="Arial" w:cs="Arial"/>
          <w:noProof/>
          <w:sz w:val="22"/>
          <w:szCs w:val="22"/>
        </w:rPr>
        <w:t>ČSN EN 62 271-</w:t>
      </w:r>
      <w:r>
        <w:rPr>
          <w:rFonts w:ascii="Arial" w:hAnsi="Arial" w:cs="Arial"/>
          <w:noProof/>
          <w:sz w:val="22"/>
          <w:szCs w:val="22"/>
        </w:rPr>
        <w:t>1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 w:rsidRPr="00792AF4">
        <w:rPr>
          <w:rFonts w:ascii="Arial" w:hAnsi="Arial" w:cs="Arial"/>
          <w:noProof/>
          <w:sz w:val="22"/>
          <w:szCs w:val="22"/>
        </w:rPr>
        <w:t>.</w:t>
      </w:r>
    </w:p>
    <w:p w14:paraId="30A4B5A0" w14:textId="77777777" w:rsidR="007C1D8E" w:rsidRPr="00792AF4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0A4B5A1" w14:textId="77777777" w:rsidR="007C1D8E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792AF4">
        <w:rPr>
          <w:rFonts w:ascii="Arial" w:hAnsi="Arial" w:cs="Arial"/>
          <w:noProof/>
          <w:sz w:val="22"/>
          <w:szCs w:val="22"/>
        </w:rPr>
        <w:t>Rozvaděč musí být navržen takovým způsobem, aby se udrželo jmenovité napětí i v případě poklesu tlaku na tlak okolního prostředí (vnitřní tlak čistého plynu SF</w:t>
      </w:r>
      <w:r w:rsidRPr="001547CD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Pr="00792AF4">
        <w:rPr>
          <w:rFonts w:ascii="Arial" w:hAnsi="Arial" w:cs="Arial"/>
          <w:noProof/>
          <w:sz w:val="22"/>
          <w:szCs w:val="22"/>
        </w:rPr>
        <w:t xml:space="preserve"> v nádobě odpovídá tlaku okolního vzduchu).</w:t>
      </w:r>
    </w:p>
    <w:p w14:paraId="30A4B5A2" w14:textId="77777777" w:rsidR="007C1D8E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0A4B5A3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Minimální požadované parametry rozvaděče:</w:t>
      </w:r>
    </w:p>
    <w:p w14:paraId="30A4B5A4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24"/>
        <w:gridCol w:w="2406"/>
      </w:tblGrid>
      <w:tr w:rsidR="007C1D8E" w14:paraId="30A4B5A7" w14:textId="77777777" w:rsidTr="00DD6586">
        <w:tc>
          <w:tcPr>
            <w:tcW w:w="7338" w:type="dxa"/>
          </w:tcPr>
          <w:p w14:paraId="30A4B5A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 w:rsidRPr="001547C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2442" w:type="dxa"/>
          </w:tcPr>
          <w:p w14:paraId="30A4B5A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5A9" w14:textId="77777777" w:rsidTr="00DD6586">
        <w:tc>
          <w:tcPr>
            <w:tcW w:w="9780" w:type="dxa"/>
            <w:gridSpan w:val="2"/>
          </w:tcPr>
          <w:p w14:paraId="30A4B5A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(vrcholová hodnota)</w:t>
            </w:r>
          </w:p>
        </w:tc>
      </w:tr>
      <w:tr w:rsidR="007C1D8E" w14:paraId="30A4B5AC" w14:textId="77777777" w:rsidTr="00DD6586">
        <w:tc>
          <w:tcPr>
            <w:tcW w:w="7338" w:type="dxa"/>
          </w:tcPr>
          <w:p w14:paraId="30A4B5A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2442" w:type="dxa"/>
          </w:tcPr>
          <w:p w14:paraId="30A4B5A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7C1D8E" w14:paraId="30A4B5AF" w14:textId="77777777" w:rsidTr="00DD6586">
        <w:tc>
          <w:tcPr>
            <w:tcW w:w="7338" w:type="dxa"/>
          </w:tcPr>
          <w:p w14:paraId="30A4B5A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2442" w:type="dxa"/>
          </w:tcPr>
          <w:p w14:paraId="30A4B5A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7C1D8E" w14:paraId="30A4B5B1" w14:textId="77777777" w:rsidTr="00DD6586">
        <w:tc>
          <w:tcPr>
            <w:tcW w:w="9780" w:type="dxa"/>
            <w:gridSpan w:val="2"/>
          </w:tcPr>
          <w:p w14:paraId="30A4B5B0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(efektivní hodnota)</w:t>
            </w:r>
          </w:p>
        </w:tc>
      </w:tr>
      <w:tr w:rsidR="007C1D8E" w14:paraId="30A4B5B4" w14:textId="77777777" w:rsidTr="00DD6586">
        <w:tc>
          <w:tcPr>
            <w:tcW w:w="7338" w:type="dxa"/>
          </w:tcPr>
          <w:p w14:paraId="30A4B5B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2442" w:type="dxa"/>
          </w:tcPr>
          <w:p w14:paraId="30A4B5B3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7C1D8E" w14:paraId="30A4B5B7" w14:textId="77777777" w:rsidTr="00DD6586">
        <w:tc>
          <w:tcPr>
            <w:tcW w:w="7338" w:type="dxa"/>
          </w:tcPr>
          <w:p w14:paraId="30A4B5B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2442" w:type="dxa"/>
          </w:tcPr>
          <w:p w14:paraId="30A4B5B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7C1D8E" w14:paraId="30A4B5BA" w14:textId="77777777" w:rsidTr="00DD6586">
        <w:tc>
          <w:tcPr>
            <w:tcW w:w="7338" w:type="dxa"/>
          </w:tcPr>
          <w:p w14:paraId="30A4B5B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442" w:type="dxa"/>
          </w:tcPr>
          <w:p w14:paraId="30A4B5B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</w:tr>
      <w:tr w:rsidR="007C1D8E" w14:paraId="30A4B5BC" w14:textId="77777777" w:rsidTr="00DD6586">
        <w:tc>
          <w:tcPr>
            <w:tcW w:w="9780" w:type="dxa"/>
            <w:gridSpan w:val="2"/>
          </w:tcPr>
          <w:p w14:paraId="30A4B5B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7C1D8E" w14:paraId="30A4B5BF" w14:textId="77777777" w:rsidTr="00DD6586">
        <w:tc>
          <w:tcPr>
            <w:tcW w:w="7338" w:type="dxa"/>
          </w:tcPr>
          <w:p w14:paraId="30A4B5B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2442" w:type="dxa"/>
          </w:tcPr>
          <w:p w14:paraId="30A4B5B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5C2" w14:textId="77777777" w:rsidTr="00DD6586">
        <w:tc>
          <w:tcPr>
            <w:tcW w:w="7338" w:type="dxa"/>
          </w:tcPr>
          <w:p w14:paraId="30A4B5C0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pole)</w:t>
            </w:r>
          </w:p>
        </w:tc>
        <w:tc>
          <w:tcPr>
            <w:tcW w:w="2442" w:type="dxa"/>
          </w:tcPr>
          <w:p w14:paraId="30A4B5C1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C1D8E" w14:paraId="30A4B5C5" w14:textId="77777777" w:rsidTr="00DD6586">
        <w:tc>
          <w:tcPr>
            <w:tcW w:w="7338" w:type="dxa"/>
          </w:tcPr>
          <w:p w14:paraId="30A4B5C3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(transformátorové pole)</w:t>
            </w:r>
          </w:p>
        </w:tc>
        <w:tc>
          <w:tcPr>
            <w:tcW w:w="2442" w:type="dxa"/>
          </w:tcPr>
          <w:p w14:paraId="30A4B5C4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5C8" w14:textId="77777777" w:rsidTr="00DD6586">
        <w:tc>
          <w:tcPr>
            <w:tcW w:w="7338" w:type="dxa"/>
          </w:tcPr>
          <w:p w14:paraId="30A4B5C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/jmen. doba zkratu                     Ik/tk</w:t>
            </w:r>
          </w:p>
        </w:tc>
        <w:tc>
          <w:tcPr>
            <w:tcW w:w="2442" w:type="dxa"/>
          </w:tcPr>
          <w:p w14:paraId="30A4B5C7" w14:textId="1C5F26D3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kA/1 s</w:t>
            </w:r>
          </w:p>
        </w:tc>
      </w:tr>
      <w:tr w:rsidR="007C1D8E" w14:paraId="30A4B5CB" w14:textId="77777777" w:rsidTr="00DD6586">
        <w:tc>
          <w:tcPr>
            <w:tcW w:w="7338" w:type="dxa"/>
          </w:tcPr>
          <w:p w14:paraId="30A4B5C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                                                Ip</w:t>
            </w:r>
          </w:p>
        </w:tc>
        <w:tc>
          <w:tcPr>
            <w:tcW w:w="2442" w:type="dxa"/>
          </w:tcPr>
          <w:p w14:paraId="30A4B5CA" w14:textId="09612D18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 kA</w:t>
            </w:r>
          </w:p>
        </w:tc>
      </w:tr>
      <w:tr w:rsidR="007C1D8E" w14:paraId="30A4B5CE" w14:textId="77777777" w:rsidTr="00DD6586">
        <w:tc>
          <w:tcPr>
            <w:tcW w:w="7338" w:type="dxa"/>
          </w:tcPr>
          <w:p w14:paraId="30A4B5C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Částečné výboje</w:t>
            </w:r>
          </w:p>
        </w:tc>
        <w:tc>
          <w:tcPr>
            <w:tcW w:w="2442" w:type="dxa"/>
          </w:tcPr>
          <w:p w14:paraId="30A4B5C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&lt;20 pC</w:t>
            </w:r>
          </w:p>
        </w:tc>
      </w:tr>
      <w:tr w:rsidR="007C1D8E" w14:paraId="30A4B5D1" w14:textId="77777777" w:rsidTr="00DD6586">
        <w:tc>
          <w:tcPr>
            <w:tcW w:w="7338" w:type="dxa"/>
          </w:tcPr>
          <w:p w14:paraId="30A4B5C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E4C4F"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442" w:type="dxa"/>
          </w:tcPr>
          <w:p w14:paraId="30A4B5D0" w14:textId="700BAD49" w:rsidR="007C1D8E" w:rsidRPr="006610BC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6610BC">
              <w:rPr>
                <w:rFonts w:ascii="Arial" w:hAnsi="Arial" w:cs="Arial"/>
                <w:noProof/>
                <w:sz w:val="22"/>
                <w:szCs w:val="22"/>
              </w:rPr>
              <w:t>IAC A FL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Pr="006610BC">
              <w:rPr>
                <w:rFonts w:ascii="Arial" w:hAnsi="Arial" w:cs="Arial"/>
                <w:noProof/>
                <w:sz w:val="22"/>
                <w:szCs w:val="22"/>
              </w:rPr>
              <w:t xml:space="preserve"> 25 kA / 1s</w:t>
            </w:r>
          </w:p>
        </w:tc>
      </w:tr>
      <w:tr w:rsidR="007C1D8E" w14:paraId="30A4B5D4" w14:textId="77777777" w:rsidTr="00DD6586">
        <w:tc>
          <w:tcPr>
            <w:tcW w:w="7338" w:type="dxa"/>
          </w:tcPr>
          <w:p w14:paraId="30A4B5D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2442" w:type="dxa"/>
          </w:tcPr>
          <w:p w14:paraId="30A4B5D3" w14:textId="7948A203" w:rsidR="007C1D8E" w:rsidRPr="006610BC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6610BC"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</w:tr>
      <w:tr w:rsidR="007C1D8E" w14:paraId="30A4B5D7" w14:textId="77777777" w:rsidTr="00DD6586">
        <w:tc>
          <w:tcPr>
            <w:tcW w:w="7338" w:type="dxa"/>
          </w:tcPr>
          <w:p w14:paraId="30A4B5D5" w14:textId="177FC71F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E4C4F">
              <w:rPr>
                <w:rFonts w:ascii="Arial" w:hAnsi="Arial" w:cs="Arial"/>
                <w:noProof/>
                <w:sz w:val="22"/>
                <w:szCs w:val="22"/>
              </w:rPr>
              <w:t>Stup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eň</w:t>
            </w:r>
            <w:r w:rsidRPr="002E4C4F">
              <w:rPr>
                <w:rFonts w:ascii="Arial" w:hAnsi="Arial" w:cs="Arial"/>
                <w:noProof/>
                <w:sz w:val="22"/>
                <w:szCs w:val="22"/>
              </w:rPr>
              <w:t xml:space="preserve"> ochrany proti vnějším mech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Pr="002E4C4F">
              <w:rPr>
                <w:rFonts w:ascii="Arial" w:hAnsi="Arial" w:cs="Arial"/>
                <w:noProof/>
                <w:sz w:val="22"/>
                <w:szCs w:val="22"/>
              </w:rPr>
              <w:t xml:space="preserve"> nárazům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(podle ČSN EN</w:t>
            </w:r>
            <w:r w:rsidR="00844074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50102)</w:t>
            </w:r>
          </w:p>
        </w:tc>
        <w:tc>
          <w:tcPr>
            <w:tcW w:w="2442" w:type="dxa"/>
          </w:tcPr>
          <w:p w14:paraId="30A4B5D6" w14:textId="77777777" w:rsidR="007C1D8E" w:rsidRPr="006610BC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6610BC">
              <w:rPr>
                <w:rFonts w:ascii="Arial" w:hAnsi="Arial" w:cs="Arial"/>
                <w:noProof/>
                <w:sz w:val="22"/>
                <w:szCs w:val="22"/>
              </w:rPr>
              <w:t>IK 07</w:t>
            </w:r>
          </w:p>
        </w:tc>
      </w:tr>
      <w:tr w:rsidR="007C1D8E" w14:paraId="30A4B5DA" w14:textId="77777777" w:rsidTr="00DD6586">
        <w:tc>
          <w:tcPr>
            <w:tcW w:w="7338" w:type="dxa"/>
          </w:tcPr>
          <w:p w14:paraId="30A4B5D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E4C4F">
              <w:rPr>
                <w:rFonts w:ascii="Arial" w:hAnsi="Arial" w:cs="Arial"/>
                <w:noProof/>
                <w:sz w:val="22"/>
                <w:szCs w:val="22"/>
              </w:rPr>
              <w:t>Kategorie ztráty nepřerušenosti provozu</w:t>
            </w:r>
          </w:p>
        </w:tc>
        <w:tc>
          <w:tcPr>
            <w:tcW w:w="2442" w:type="dxa"/>
          </w:tcPr>
          <w:p w14:paraId="30A4B5D9" w14:textId="77777777" w:rsidR="007C1D8E" w:rsidRPr="006610BC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6610BC">
              <w:rPr>
                <w:rFonts w:ascii="Arial" w:hAnsi="Arial" w:cs="Arial"/>
                <w:noProof/>
                <w:sz w:val="22"/>
                <w:szCs w:val="22"/>
              </w:rPr>
              <w:t>LSC 2A</w:t>
            </w:r>
          </w:p>
        </w:tc>
      </w:tr>
      <w:tr w:rsidR="007C1D8E" w14:paraId="30A4B5DD" w14:textId="77777777" w:rsidTr="00DD6586">
        <w:tc>
          <w:tcPr>
            <w:tcW w:w="7338" w:type="dxa"/>
          </w:tcPr>
          <w:p w14:paraId="30A4B5D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přepážek</w:t>
            </w:r>
          </w:p>
        </w:tc>
        <w:tc>
          <w:tcPr>
            <w:tcW w:w="2442" w:type="dxa"/>
          </w:tcPr>
          <w:p w14:paraId="30A4B5D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PM</w:t>
            </w:r>
          </w:p>
        </w:tc>
      </w:tr>
    </w:tbl>
    <w:p w14:paraId="30A4B5DE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</w:p>
    <w:p w14:paraId="30A4B5DF" w14:textId="77777777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14:paraId="30A4B5E0" w14:textId="77777777" w:rsidR="00133184" w:rsidRDefault="00133184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14:paraId="30A4B5E1" w14:textId="727C4B57" w:rsidR="00133184" w:rsidRDefault="00133184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14:paraId="25634B5B" w14:textId="77777777" w:rsidR="00D74977" w:rsidRDefault="00D74977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14:paraId="30A4B5E2" w14:textId="77777777" w:rsidR="007C1D8E" w:rsidRPr="00935598" w:rsidRDefault="007C1D8E" w:rsidP="00B52503">
      <w:pPr>
        <w:numPr>
          <w:ilvl w:val="2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Požadavky na vnitřní spínací přístroje</w:t>
      </w:r>
    </w:p>
    <w:p w14:paraId="30A4B5E3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Odpínače s uzemňovači jsou konstruovány jako třípolohové, jejichž konstrukce neumožňuje současné zapnutí odpínače a uzemňovače. </w:t>
      </w:r>
    </w:p>
    <w:p w14:paraId="30A4B5E4" w14:textId="412C482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Odpínač musí odpovídat normě ČSN EN 62271-103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 xml:space="preserve">. </w:t>
      </w:r>
    </w:p>
    <w:p w14:paraId="30A4B5E5" w14:textId="4BC8D50E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Uzemňovač a odpojovač musí odpovídat ČSN EN 62271-102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5E6" w14:textId="57A5C65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Vypínač musí odpovídat ČSN EN 62271-100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5E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E8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Spínače musí splňovat následující minimální požadavky:</w:t>
      </w:r>
    </w:p>
    <w:p w14:paraId="30A4B5E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5EA" w14:textId="7C9A1DFD" w:rsidR="007C1D8E" w:rsidRPr="00935598" w:rsidRDefault="007C1D8E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Pole s vypínačem </w:t>
      </w:r>
      <w:r w:rsidR="009133FE">
        <w:rPr>
          <w:rFonts w:ascii="Arial" w:hAnsi="Arial" w:cs="Arial"/>
          <w:b/>
          <w:noProof/>
          <w:sz w:val="22"/>
          <w:szCs w:val="22"/>
        </w:rPr>
        <w:t xml:space="preserve">- </w:t>
      </w:r>
      <w:r>
        <w:rPr>
          <w:rFonts w:ascii="Arial" w:hAnsi="Arial" w:cs="Arial"/>
          <w:b/>
          <w:noProof/>
          <w:sz w:val="22"/>
          <w:szCs w:val="22"/>
        </w:rPr>
        <w:t>vývodové pole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7C1D8E" w14:paraId="30A4B5ED" w14:textId="77777777" w:rsidTr="00DD6586">
        <w:tc>
          <w:tcPr>
            <w:tcW w:w="7479" w:type="dxa"/>
          </w:tcPr>
          <w:p w14:paraId="30A4B5EB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5E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5F0" w14:textId="77777777" w:rsidTr="00DD6586">
        <w:tc>
          <w:tcPr>
            <w:tcW w:w="7479" w:type="dxa"/>
          </w:tcPr>
          <w:p w14:paraId="30A4B5EE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5E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5F1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9"/>
        <w:gridCol w:w="1095"/>
        <w:gridCol w:w="2256"/>
      </w:tblGrid>
      <w:tr w:rsidR="007C1D8E" w14:paraId="30A4B5F3" w14:textId="77777777" w:rsidTr="00DD6586">
        <w:tc>
          <w:tcPr>
            <w:tcW w:w="9780" w:type="dxa"/>
            <w:gridSpan w:val="3"/>
          </w:tcPr>
          <w:p w14:paraId="30A4B5F2" w14:textId="77777777" w:rsidR="007C1D8E" w:rsidRPr="000D552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5F6" w14:textId="77777777" w:rsidTr="00DD6586">
        <w:tc>
          <w:tcPr>
            <w:tcW w:w="7479" w:type="dxa"/>
            <w:gridSpan w:val="2"/>
          </w:tcPr>
          <w:p w14:paraId="30A4B5F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5F5" w14:textId="187612A7" w:rsidR="007C1D8E" w:rsidRDefault="00656C19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C1D8E" w14:paraId="30A4B5F9" w14:textId="77777777" w:rsidTr="00DD6586">
        <w:tc>
          <w:tcPr>
            <w:tcW w:w="7479" w:type="dxa"/>
            <w:gridSpan w:val="2"/>
          </w:tcPr>
          <w:p w14:paraId="30A4B5F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5F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5FC" w14:textId="77777777" w:rsidTr="00DD6586">
        <w:tc>
          <w:tcPr>
            <w:tcW w:w="7479" w:type="dxa"/>
            <w:gridSpan w:val="2"/>
          </w:tcPr>
          <w:p w14:paraId="30A4B5FA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30A4B5F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5FF" w14:textId="77777777" w:rsidTr="00DD6586">
        <w:tc>
          <w:tcPr>
            <w:tcW w:w="7479" w:type="dxa"/>
            <w:gridSpan w:val="2"/>
          </w:tcPr>
          <w:p w14:paraId="30A4B5F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30A4B5F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02" w14:textId="77777777" w:rsidTr="00DD6586">
        <w:tc>
          <w:tcPr>
            <w:tcW w:w="7479" w:type="dxa"/>
            <w:gridSpan w:val="2"/>
          </w:tcPr>
          <w:p w14:paraId="30A4B600" w14:textId="77777777" w:rsidR="007C1D8E" w:rsidRPr="009E1D7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19464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94645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301" w:type="dxa"/>
          </w:tcPr>
          <w:p w14:paraId="30A4B601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04" w14:textId="77777777" w:rsidTr="00DD6586">
        <w:tc>
          <w:tcPr>
            <w:tcW w:w="9780" w:type="dxa"/>
            <w:gridSpan w:val="3"/>
          </w:tcPr>
          <w:p w14:paraId="30A4B603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7C1D8E" w14:paraId="30A4B607" w14:textId="77777777" w:rsidTr="00DD6586">
        <w:tc>
          <w:tcPr>
            <w:tcW w:w="6345" w:type="dxa"/>
          </w:tcPr>
          <w:p w14:paraId="30A4B605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435" w:type="dxa"/>
            <w:gridSpan w:val="2"/>
          </w:tcPr>
          <w:p w14:paraId="30A4B60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7C1D8E" w14:paraId="30A4B60A" w14:textId="77777777" w:rsidTr="00DD6586">
        <w:tc>
          <w:tcPr>
            <w:tcW w:w="6345" w:type="dxa"/>
          </w:tcPr>
          <w:p w14:paraId="30A4B608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 C1</w:t>
            </w:r>
          </w:p>
        </w:tc>
        <w:tc>
          <w:tcPr>
            <w:tcW w:w="3435" w:type="dxa"/>
            <w:gridSpan w:val="2"/>
          </w:tcPr>
          <w:p w14:paraId="30A4B609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0C" w14:textId="77777777" w:rsidTr="00DD6586">
        <w:tc>
          <w:tcPr>
            <w:tcW w:w="9780" w:type="dxa"/>
            <w:gridSpan w:val="3"/>
          </w:tcPr>
          <w:p w14:paraId="30A4B60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7C1D8E" w14:paraId="30A4B60F" w14:textId="77777777" w:rsidTr="00DD6586">
        <w:tc>
          <w:tcPr>
            <w:tcW w:w="6345" w:type="dxa"/>
          </w:tcPr>
          <w:p w14:paraId="30A4B60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CO – t – CO – t‘ – CO</w:t>
            </w:r>
          </w:p>
        </w:tc>
        <w:tc>
          <w:tcPr>
            <w:tcW w:w="3435" w:type="dxa"/>
            <w:gridSpan w:val="2"/>
          </w:tcPr>
          <w:p w14:paraId="30A4B60E" w14:textId="1FB0B100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="005D16E6"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 CO</w:t>
            </w:r>
          </w:p>
        </w:tc>
      </w:tr>
      <w:tr w:rsidR="007C1D8E" w14:paraId="30A4B611" w14:textId="77777777" w:rsidTr="00DD6586">
        <w:tc>
          <w:tcPr>
            <w:tcW w:w="9780" w:type="dxa"/>
            <w:gridSpan w:val="3"/>
          </w:tcPr>
          <w:p w14:paraId="30A4B610" w14:textId="77777777" w:rsidR="007C1D8E" w:rsidRPr="00554C8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54C8B">
              <w:rPr>
                <w:rFonts w:ascii="Arial" w:hAnsi="Arial" w:cs="Arial"/>
                <w:b/>
                <w:noProof/>
                <w:sz w:val="22"/>
                <w:szCs w:val="22"/>
              </w:rPr>
              <w:t>Odpojovač (2x)</w:t>
            </w:r>
          </w:p>
        </w:tc>
      </w:tr>
      <w:tr w:rsidR="007C1D8E" w14:paraId="30A4B614" w14:textId="77777777" w:rsidTr="00DD6586">
        <w:tc>
          <w:tcPr>
            <w:tcW w:w="7479" w:type="dxa"/>
            <w:gridSpan w:val="2"/>
          </w:tcPr>
          <w:p w14:paraId="30A4B612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613" w14:textId="3705706E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C1D8E" w14:paraId="30A4B617" w14:textId="77777777" w:rsidTr="00DD6586">
        <w:tc>
          <w:tcPr>
            <w:tcW w:w="7479" w:type="dxa"/>
            <w:gridSpan w:val="2"/>
          </w:tcPr>
          <w:p w14:paraId="30A4B615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61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1A" w14:textId="77777777" w:rsidTr="00DD6586">
        <w:tc>
          <w:tcPr>
            <w:tcW w:w="7479" w:type="dxa"/>
            <w:gridSpan w:val="2"/>
          </w:tcPr>
          <w:p w14:paraId="30A4B618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30A4B61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1C" w14:textId="77777777" w:rsidTr="00DD6586">
        <w:tc>
          <w:tcPr>
            <w:tcW w:w="9780" w:type="dxa"/>
            <w:gridSpan w:val="3"/>
          </w:tcPr>
          <w:p w14:paraId="30A4B61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62271-102</w:t>
            </w:r>
          </w:p>
        </w:tc>
      </w:tr>
      <w:tr w:rsidR="007C1D8E" w14:paraId="30A4B61F" w14:textId="77777777" w:rsidTr="00DD6586">
        <w:tc>
          <w:tcPr>
            <w:tcW w:w="6345" w:type="dxa"/>
          </w:tcPr>
          <w:p w14:paraId="30A4B61D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435" w:type="dxa"/>
            <w:gridSpan w:val="2"/>
          </w:tcPr>
          <w:p w14:paraId="30A4B61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7C1D8E" w14:paraId="30A4B621" w14:textId="77777777" w:rsidTr="00DD6586">
        <w:tc>
          <w:tcPr>
            <w:tcW w:w="9780" w:type="dxa"/>
            <w:gridSpan w:val="3"/>
          </w:tcPr>
          <w:p w14:paraId="30A4B620" w14:textId="77777777" w:rsidR="007C1D8E" w:rsidRPr="009133F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33F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Uzemňovač (1x)</w:t>
            </w:r>
          </w:p>
        </w:tc>
      </w:tr>
      <w:tr w:rsidR="007C1D8E" w14:paraId="30A4B624" w14:textId="77777777" w:rsidTr="00DD6586">
        <w:tc>
          <w:tcPr>
            <w:tcW w:w="7479" w:type="dxa"/>
            <w:gridSpan w:val="2"/>
          </w:tcPr>
          <w:p w14:paraId="30A4B622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623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7C1D8E" w14:paraId="30A4B627" w14:textId="77777777" w:rsidTr="00DD6586">
        <w:tc>
          <w:tcPr>
            <w:tcW w:w="7479" w:type="dxa"/>
            <w:gridSpan w:val="2"/>
          </w:tcPr>
          <w:p w14:paraId="30A4B625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30A4B62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7C1D8E" w14:paraId="30A4B629" w14:textId="77777777" w:rsidTr="00DD6586">
        <w:tc>
          <w:tcPr>
            <w:tcW w:w="9780" w:type="dxa"/>
            <w:gridSpan w:val="3"/>
          </w:tcPr>
          <w:p w14:paraId="30A4B62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7C1D8E" w14:paraId="30A4B62C" w14:textId="77777777" w:rsidTr="00DD6586">
        <w:tc>
          <w:tcPr>
            <w:tcW w:w="7479" w:type="dxa"/>
            <w:gridSpan w:val="2"/>
          </w:tcPr>
          <w:p w14:paraId="30A4B62A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Třída elektrické trvanlivosti  </w:t>
            </w:r>
            <w:r w:rsidRPr="00B74E26">
              <w:rPr>
                <w:rFonts w:ascii="Arial" w:hAnsi="Arial" w:cs="Arial"/>
                <w:noProof/>
                <w:sz w:val="22"/>
                <w:szCs w:val="22"/>
              </w:rPr>
              <w:tab/>
              <w:t>třída 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301" w:type="dxa"/>
          </w:tcPr>
          <w:p w14:paraId="30A4B62B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62E" w14:textId="77777777" w:rsidTr="00DD6586">
        <w:tc>
          <w:tcPr>
            <w:tcW w:w="9780" w:type="dxa"/>
            <w:gridSpan w:val="3"/>
          </w:tcPr>
          <w:p w14:paraId="30A4B62D" w14:textId="77777777" w:rsidR="007C1D8E" w:rsidRPr="009133F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33F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Přístrojový transformátor proudu (3x)</w:t>
            </w:r>
          </w:p>
        </w:tc>
      </w:tr>
      <w:tr w:rsidR="007C1D8E" w14:paraId="30A4B631" w14:textId="77777777" w:rsidTr="004465F7">
        <w:tc>
          <w:tcPr>
            <w:tcW w:w="7479" w:type="dxa"/>
            <w:gridSpan w:val="2"/>
          </w:tcPr>
          <w:p w14:paraId="30A4B62F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301" w:type="dxa"/>
            <w:shd w:val="clear" w:color="auto" w:fill="auto"/>
          </w:tcPr>
          <w:p w14:paraId="30A4B630" w14:textId="77777777" w:rsidR="007C1D8E" w:rsidRPr="00783790" w:rsidRDefault="007C1D8E" w:rsidP="00EA2740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400A  /</w:t>
            </w:r>
            <w:r w:rsidR="00EA2740" w:rsidRPr="00783790">
              <w:rPr>
                <w:rFonts w:ascii="Arial" w:hAnsi="Arial" w:cs="Arial"/>
                <w:noProof/>
                <w:sz w:val="22"/>
                <w:szCs w:val="22"/>
              </w:rPr>
              <w:t>5A/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1A</w:t>
            </w:r>
          </w:p>
        </w:tc>
      </w:tr>
      <w:tr w:rsidR="007C1D8E" w14:paraId="30A4B634" w14:textId="77777777" w:rsidTr="00DD6586">
        <w:tc>
          <w:tcPr>
            <w:tcW w:w="7479" w:type="dxa"/>
            <w:gridSpan w:val="2"/>
          </w:tcPr>
          <w:p w14:paraId="30A4B632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301" w:type="dxa"/>
          </w:tcPr>
          <w:p w14:paraId="30A4B633" w14:textId="77777777" w:rsidR="007C1D8E" w:rsidRPr="00783790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37" w14:textId="77777777" w:rsidTr="00DD6586">
        <w:tc>
          <w:tcPr>
            <w:tcW w:w="7479" w:type="dxa"/>
            <w:gridSpan w:val="2"/>
          </w:tcPr>
          <w:p w14:paraId="30A4B635" w14:textId="77777777" w:rsidR="007C1D8E" w:rsidRPr="00783790" w:rsidRDefault="007C1D8E" w:rsidP="00B52503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301" w:type="dxa"/>
          </w:tcPr>
          <w:p w14:paraId="30A4B636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0,5/5 VA</w:t>
            </w:r>
          </w:p>
        </w:tc>
      </w:tr>
      <w:tr w:rsidR="007C1D8E" w14:paraId="30A4B63A" w14:textId="77777777" w:rsidTr="00DD6586">
        <w:tc>
          <w:tcPr>
            <w:tcW w:w="7479" w:type="dxa"/>
            <w:gridSpan w:val="2"/>
          </w:tcPr>
          <w:p w14:paraId="30A4B638" w14:textId="77777777" w:rsidR="007C1D8E" w:rsidRPr="00783790" w:rsidRDefault="007C1D8E" w:rsidP="00B52503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301" w:type="dxa"/>
          </w:tcPr>
          <w:p w14:paraId="30A4B639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5P20/5 VA</w:t>
            </w:r>
          </w:p>
        </w:tc>
      </w:tr>
      <w:tr w:rsidR="00133184" w14:paraId="30A4B63C" w14:textId="77777777" w:rsidTr="00133184">
        <w:tc>
          <w:tcPr>
            <w:tcW w:w="9780" w:type="dxa"/>
            <w:gridSpan w:val="3"/>
          </w:tcPr>
          <w:p w14:paraId="30A4B63B" w14:textId="77777777" w:rsidR="00133184" w:rsidRPr="00133184" w:rsidRDefault="00133184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</w:p>
        </w:tc>
      </w:tr>
      <w:tr w:rsidR="00133184" w14:paraId="30A4B63F" w14:textId="77777777" w:rsidTr="00DD6586">
        <w:tc>
          <w:tcPr>
            <w:tcW w:w="7479" w:type="dxa"/>
            <w:gridSpan w:val="2"/>
          </w:tcPr>
          <w:p w14:paraId="30A4B63D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301" w:type="dxa"/>
          </w:tcPr>
          <w:p w14:paraId="30A4B63E" w14:textId="77777777" w:rsidR="00133184" w:rsidRPr="00210DCD" w:rsidRDefault="00133184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10DCD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133184" w14:paraId="30A4B642" w14:textId="77777777" w:rsidTr="00DD6586">
        <w:tc>
          <w:tcPr>
            <w:tcW w:w="7479" w:type="dxa"/>
            <w:gridSpan w:val="2"/>
          </w:tcPr>
          <w:p w14:paraId="30A4B640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Šířka pole rozváděče</w:t>
            </w:r>
          </w:p>
        </w:tc>
        <w:tc>
          <w:tcPr>
            <w:tcW w:w="2301" w:type="dxa"/>
          </w:tcPr>
          <w:p w14:paraId="30A4B641" w14:textId="2B8C96EA" w:rsidR="00133184" w:rsidRPr="00210DCD" w:rsidRDefault="00133184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10DCD">
              <w:rPr>
                <w:rFonts w:ascii="Arial" w:hAnsi="Arial" w:cs="Arial"/>
                <w:noProof/>
                <w:sz w:val="22"/>
                <w:szCs w:val="22"/>
              </w:rPr>
              <w:t>600 mm</w:t>
            </w:r>
            <w:r w:rsidR="00953671">
              <w:rPr>
                <w:rFonts w:ascii="Arial" w:hAnsi="Arial" w:cs="Arial"/>
                <w:noProof/>
                <w:sz w:val="22"/>
                <w:szCs w:val="22"/>
              </w:rPr>
              <w:t xml:space="preserve"> ±20%</w:t>
            </w:r>
          </w:p>
        </w:tc>
      </w:tr>
      <w:tr w:rsidR="00133184" w14:paraId="30A4B645" w14:textId="77777777" w:rsidTr="00DD6586">
        <w:tc>
          <w:tcPr>
            <w:tcW w:w="7479" w:type="dxa"/>
            <w:gridSpan w:val="2"/>
          </w:tcPr>
          <w:p w14:paraId="30A4B643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301" w:type="dxa"/>
          </w:tcPr>
          <w:p w14:paraId="30A4B644" w14:textId="77777777" w:rsidR="00133184" w:rsidRPr="00210DCD" w:rsidRDefault="00133184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10DCD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648" w14:textId="0BBAF7D0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30A4B649" w14:textId="2655A0B7" w:rsidR="007C1D8E" w:rsidRPr="00935598" w:rsidRDefault="007C1D8E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 xml:space="preserve">Pole s vypínačem </w:t>
      </w:r>
      <w:r w:rsidR="009133FE">
        <w:rPr>
          <w:rFonts w:ascii="Arial" w:hAnsi="Arial" w:cs="Arial"/>
          <w:b/>
          <w:noProof/>
          <w:sz w:val="22"/>
          <w:szCs w:val="22"/>
        </w:rPr>
        <w:t xml:space="preserve">- </w:t>
      </w:r>
      <w:r>
        <w:rPr>
          <w:rFonts w:ascii="Arial" w:hAnsi="Arial" w:cs="Arial"/>
          <w:b/>
          <w:noProof/>
          <w:sz w:val="22"/>
          <w:szCs w:val="22"/>
        </w:rPr>
        <w:t>pole pro transformátor vlastní spotřeby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7C1D8E" w14:paraId="30A4B64C" w14:textId="77777777" w:rsidTr="00DD6586">
        <w:tc>
          <w:tcPr>
            <w:tcW w:w="7479" w:type="dxa"/>
          </w:tcPr>
          <w:p w14:paraId="30A4B64A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64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64F" w14:textId="77777777" w:rsidTr="00DD6586">
        <w:tc>
          <w:tcPr>
            <w:tcW w:w="7479" w:type="dxa"/>
          </w:tcPr>
          <w:p w14:paraId="30A4B64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64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65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9"/>
        <w:gridCol w:w="1095"/>
        <w:gridCol w:w="2256"/>
      </w:tblGrid>
      <w:tr w:rsidR="007C1D8E" w14:paraId="30A4B652" w14:textId="77777777" w:rsidTr="00953671">
        <w:tc>
          <w:tcPr>
            <w:tcW w:w="9630" w:type="dxa"/>
            <w:gridSpan w:val="3"/>
          </w:tcPr>
          <w:p w14:paraId="30A4B651" w14:textId="77777777" w:rsidR="007C1D8E" w:rsidRPr="000D552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655" w14:textId="77777777" w:rsidTr="00953671">
        <w:tc>
          <w:tcPr>
            <w:tcW w:w="7374" w:type="dxa"/>
            <w:gridSpan w:val="2"/>
          </w:tcPr>
          <w:p w14:paraId="30A4B653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6" w:type="dxa"/>
          </w:tcPr>
          <w:p w14:paraId="30A4B654" w14:textId="38E17E4D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C1D8E" w14:paraId="30A4B658" w14:textId="77777777" w:rsidTr="00953671">
        <w:tc>
          <w:tcPr>
            <w:tcW w:w="7374" w:type="dxa"/>
            <w:gridSpan w:val="2"/>
          </w:tcPr>
          <w:p w14:paraId="30A4B656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6" w:type="dxa"/>
          </w:tcPr>
          <w:p w14:paraId="30A4B657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 25 kA</w:t>
            </w:r>
          </w:p>
        </w:tc>
      </w:tr>
      <w:tr w:rsidR="007C1D8E" w14:paraId="30A4B65B" w14:textId="77777777" w:rsidTr="00953671">
        <w:tc>
          <w:tcPr>
            <w:tcW w:w="7374" w:type="dxa"/>
            <w:gridSpan w:val="2"/>
          </w:tcPr>
          <w:p w14:paraId="30A4B659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6" w:type="dxa"/>
          </w:tcPr>
          <w:p w14:paraId="30A4B65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5E" w14:textId="77777777" w:rsidTr="00953671">
        <w:tc>
          <w:tcPr>
            <w:tcW w:w="7374" w:type="dxa"/>
            <w:gridSpan w:val="2"/>
          </w:tcPr>
          <w:p w14:paraId="30A4B65C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6" w:type="dxa"/>
          </w:tcPr>
          <w:p w14:paraId="30A4B65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61" w14:textId="77777777" w:rsidTr="00953671">
        <w:tc>
          <w:tcPr>
            <w:tcW w:w="7374" w:type="dxa"/>
            <w:gridSpan w:val="2"/>
          </w:tcPr>
          <w:p w14:paraId="30A4B65F" w14:textId="77777777" w:rsidR="007C1D8E" w:rsidRPr="009E1D7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19464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94645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256" w:type="dxa"/>
          </w:tcPr>
          <w:p w14:paraId="30A4B660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63" w14:textId="77777777" w:rsidTr="00953671">
        <w:tc>
          <w:tcPr>
            <w:tcW w:w="9630" w:type="dxa"/>
            <w:gridSpan w:val="3"/>
          </w:tcPr>
          <w:p w14:paraId="30A4B662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7C1D8E" w14:paraId="30A4B666" w14:textId="77777777" w:rsidTr="00953671">
        <w:tc>
          <w:tcPr>
            <w:tcW w:w="6279" w:type="dxa"/>
          </w:tcPr>
          <w:p w14:paraId="30A4B664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351" w:type="dxa"/>
            <w:gridSpan w:val="2"/>
          </w:tcPr>
          <w:p w14:paraId="30A4B66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7C1D8E" w14:paraId="30A4B669" w14:textId="77777777" w:rsidTr="00953671">
        <w:tc>
          <w:tcPr>
            <w:tcW w:w="6279" w:type="dxa"/>
          </w:tcPr>
          <w:p w14:paraId="30A4B667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 C1</w:t>
            </w:r>
          </w:p>
        </w:tc>
        <w:tc>
          <w:tcPr>
            <w:tcW w:w="3351" w:type="dxa"/>
            <w:gridSpan w:val="2"/>
          </w:tcPr>
          <w:p w14:paraId="30A4B668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6B" w14:textId="77777777" w:rsidTr="00953671">
        <w:tc>
          <w:tcPr>
            <w:tcW w:w="9630" w:type="dxa"/>
            <w:gridSpan w:val="3"/>
          </w:tcPr>
          <w:p w14:paraId="30A4B66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7C1D8E" w14:paraId="30A4B66E" w14:textId="77777777" w:rsidTr="00953671">
        <w:tc>
          <w:tcPr>
            <w:tcW w:w="6279" w:type="dxa"/>
          </w:tcPr>
          <w:p w14:paraId="30A4B66C" w14:textId="3E0365CC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351" w:type="dxa"/>
            <w:gridSpan w:val="2"/>
          </w:tcPr>
          <w:p w14:paraId="30A4B66D" w14:textId="14540552" w:rsidR="007C1D8E" w:rsidRDefault="00AA66C5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 w:rsid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 CO</w:t>
            </w:r>
          </w:p>
        </w:tc>
      </w:tr>
      <w:tr w:rsidR="007C1D8E" w14:paraId="30A4B670" w14:textId="77777777" w:rsidTr="00953671">
        <w:tc>
          <w:tcPr>
            <w:tcW w:w="9630" w:type="dxa"/>
            <w:gridSpan w:val="3"/>
          </w:tcPr>
          <w:p w14:paraId="30A4B66F" w14:textId="77777777" w:rsidR="007C1D8E" w:rsidRPr="00554C8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54C8B">
              <w:rPr>
                <w:rFonts w:ascii="Arial" w:hAnsi="Arial" w:cs="Arial"/>
                <w:b/>
                <w:noProof/>
                <w:sz w:val="22"/>
                <w:szCs w:val="22"/>
              </w:rPr>
              <w:t>Odpojovač (2x)</w:t>
            </w:r>
          </w:p>
        </w:tc>
      </w:tr>
      <w:tr w:rsidR="007C1D8E" w14:paraId="30A4B673" w14:textId="77777777" w:rsidTr="00953671">
        <w:tc>
          <w:tcPr>
            <w:tcW w:w="7374" w:type="dxa"/>
            <w:gridSpan w:val="2"/>
          </w:tcPr>
          <w:p w14:paraId="30A4B67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6" w:type="dxa"/>
          </w:tcPr>
          <w:p w14:paraId="30A4B672" w14:textId="66B6F371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C1D8E" w14:paraId="30A4B676" w14:textId="77777777" w:rsidTr="00953671">
        <w:tc>
          <w:tcPr>
            <w:tcW w:w="7374" w:type="dxa"/>
            <w:gridSpan w:val="2"/>
          </w:tcPr>
          <w:p w14:paraId="30A4B67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6" w:type="dxa"/>
          </w:tcPr>
          <w:p w14:paraId="30A4B67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79" w14:textId="77777777" w:rsidTr="00953671">
        <w:tc>
          <w:tcPr>
            <w:tcW w:w="7374" w:type="dxa"/>
            <w:gridSpan w:val="2"/>
          </w:tcPr>
          <w:p w14:paraId="30A4B67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6" w:type="dxa"/>
          </w:tcPr>
          <w:p w14:paraId="30A4B67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7B" w14:textId="77777777" w:rsidTr="00953671">
        <w:tc>
          <w:tcPr>
            <w:tcW w:w="9630" w:type="dxa"/>
            <w:gridSpan w:val="3"/>
          </w:tcPr>
          <w:p w14:paraId="30A4B67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62271-102</w:t>
            </w:r>
          </w:p>
        </w:tc>
      </w:tr>
      <w:tr w:rsidR="007C1D8E" w14:paraId="30A4B67E" w14:textId="77777777" w:rsidTr="00953671">
        <w:tc>
          <w:tcPr>
            <w:tcW w:w="6279" w:type="dxa"/>
          </w:tcPr>
          <w:p w14:paraId="30A4B67C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351" w:type="dxa"/>
            <w:gridSpan w:val="2"/>
          </w:tcPr>
          <w:p w14:paraId="30A4B67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7C1D8E" w14:paraId="30A4B680" w14:textId="77777777" w:rsidTr="00953671">
        <w:tc>
          <w:tcPr>
            <w:tcW w:w="9630" w:type="dxa"/>
            <w:gridSpan w:val="3"/>
          </w:tcPr>
          <w:p w14:paraId="30A4B67F" w14:textId="77777777" w:rsidR="007C1D8E" w:rsidRPr="009133F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33F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Uzemňovač (1x)</w:t>
            </w:r>
          </w:p>
        </w:tc>
      </w:tr>
      <w:tr w:rsidR="007C1D8E" w14:paraId="30A4B683" w14:textId="77777777" w:rsidTr="00953671">
        <w:tc>
          <w:tcPr>
            <w:tcW w:w="7374" w:type="dxa"/>
            <w:gridSpan w:val="2"/>
          </w:tcPr>
          <w:p w14:paraId="30A4B68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6" w:type="dxa"/>
          </w:tcPr>
          <w:p w14:paraId="30A4B68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7C1D8E" w14:paraId="30A4B686" w14:textId="77777777" w:rsidTr="00953671">
        <w:tc>
          <w:tcPr>
            <w:tcW w:w="7374" w:type="dxa"/>
            <w:gridSpan w:val="2"/>
          </w:tcPr>
          <w:p w14:paraId="30A4B68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6" w:type="dxa"/>
          </w:tcPr>
          <w:p w14:paraId="30A4B68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7C1D8E" w14:paraId="30A4B688" w14:textId="77777777" w:rsidTr="00953671">
        <w:tc>
          <w:tcPr>
            <w:tcW w:w="9630" w:type="dxa"/>
            <w:gridSpan w:val="3"/>
          </w:tcPr>
          <w:p w14:paraId="30A4B687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7C1D8E" w14:paraId="30A4B68B" w14:textId="77777777" w:rsidTr="00953671">
        <w:tc>
          <w:tcPr>
            <w:tcW w:w="7374" w:type="dxa"/>
            <w:gridSpan w:val="2"/>
          </w:tcPr>
          <w:p w14:paraId="30A4B689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B74E26">
              <w:rPr>
                <w:rFonts w:ascii="Arial" w:hAnsi="Arial" w:cs="Arial"/>
                <w:noProof/>
                <w:sz w:val="22"/>
                <w:szCs w:val="22"/>
              </w:rPr>
              <w:tab/>
              <w:t>třída 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256" w:type="dxa"/>
          </w:tcPr>
          <w:p w14:paraId="30A4B68A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68D" w14:textId="77777777" w:rsidTr="00953671">
        <w:tc>
          <w:tcPr>
            <w:tcW w:w="9630" w:type="dxa"/>
            <w:gridSpan w:val="3"/>
          </w:tcPr>
          <w:p w14:paraId="30A4B68C" w14:textId="77777777" w:rsidR="007C1D8E" w:rsidRPr="009133F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33F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Přístrojový transformátor proudu (3x)</w:t>
            </w:r>
          </w:p>
        </w:tc>
      </w:tr>
      <w:tr w:rsidR="007C1D8E" w14:paraId="30A4B690" w14:textId="77777777" w:rsidTr="00953671">
        <w:tc>
          <w:tcPr>
            <w:tcW w:w="7374" w:type="dxa"/>
            <w:gridSpan w:val="2"/>
          </w:tcPr>
          <w:p w14:paraId="30A4B68E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256" w:type="dxa"/>
          </w:tcPr>
          <w:p w14:paraId="30A4B68F" w14:textId="3C7DE833" w:rsidR="007C1D8E" w:rsidRPr="00783790" w:rsidRDefault="00783790" w:rsidP="00EA2740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200</w:t>
            </w:r>
            <w:r w:rsidR="007C1D8E"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A  /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 A /</w:t>
            </w:r>
            <w:r w:rsidR="007C1D8E"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1 A</w:t>
            </w:r>
          </w:p>
        </w:tc>
      </w:tr>
      <w:tr w:rsidR="007C1D8E" w14:paraId="30A4B693" w14:textId="77777777" w:rsidTr="00953671">
        <w:tc>
          <w:tcPr>
            <w:tcW w:w="7374" w:type="dxa"/>
            <w:gridSpan w:val="2"/>
          </w:tcPr>
          <w:p w14:paraId="30A4B691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256" w:type="dxa"/>
          </w:tcPr>
          <w:p w14:paraId="30A4B692" w14:textId="77777777" w:rsidR="007C1D8E" w:rsidRPr="00783790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96" w14:textId="77777777" w:rsidTr="00953671">
        <w:tc>
          <w:tcPr>
            <w:tcW w:w="7374" w:type="dxa"/>
            <w:gridSpan w:val="2"/>
          </w:tcPr>
          <w:p w14:paraId="30A4B694" w14:textId="77777777" w:rsidR="007C1D8E" w:rsidRPr="00783790" w:rsidRDefault="007C1D8E" w:rsidP="00B52503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256" w:type="dxa"/>
          </w:tcPr>
          <w:p w14:paraId="30A4B695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0,5/5 VA</w:t>
            </w:r>
          </w:p>
        </w:tc>
      </w:tr>
      <w:tr w:rsidR="007C1D8E" w14:paraId="30A4B699" w14:textId="77777777" w:rsidTr="00953671">
        <w:tc>
          <w:tcPr>
            <w:tcW w:w="7374" w:type="dxa"/>
            <w:gridSpan w:val="2"/>
          </w:tcPr>
          <w:p w14:paraId="30A4B697" w14:textId="77777777" w:rsidR="007C1D8E" w:rsidRPr="00783790" w:rsidRDefault="007C1D8E" w:rsidP="00B52503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256" w:type="dxa"/>
          </w:tcPr>
          <w:p w14:paraId="30A4B698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5P20/5 VA</w:t>
            </w:r>
          </w:p>
        </w:tc>
      </w:tr>
      <w:tr w:rsidR="00133184" w:rsidRPr="00133184" w14:paraId="30A4B69B" w14:textId="77777777" w:rsidTr="00953671">
        <w:tc>
          <w:tcPr>
            <w:tcW w:w="9630" w:type="dxa"/>
            <w:gridSpan w:val="3"/>
          </w:tcPr>
          <w:p w14:paraId="30A4B69A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</w:p>
        </w:tc>
      </w:tr>
      <w:tr w:rsidR="00953671" w:rsidRPr="00A702FE" w14:paraId="30A4B69E" w14:textId="77777777" w:rsidTr="00953671">
        <w:tc>
          <w:tcPr>
            <w:tcW w:w="7374" w:type="dxa"/>
            <w:gridSpan w:val="2"/>
          </w:tcPr>
          <w:p w14:paraId="30A4B69C" w14:textId="77777777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256" w:type="dxa"/>
          </w:tcPr>
          <w:p w14:paraId="30A4B69D" w14:textId="5BC49DB0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953671" w:rsidRPr="00A702FE" w14:paraId="30A4B6A1" w14:textId="77777777" w:rsidTr="00783790">
        <w:tc>
          <w:tcPr>
            <w:tcW w:w="7374" w:type="dxa"/>
            <w:gridSpan w:val="2"/>
          </w:tcPr>
          <w:p w14:paraId="30A4B69F" w14:textId="77777777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Šířka pole rozváděče</w:t>
            </w:r>
          </w:p>
        </w:tc>
        <w:tc>
          <w:tcPr>
            <w:tcW w:w="2256" w:type="dxa"/>
            <w:shd w:val="clear" w:color="auto" w:fill="auto"/>
          </w:tcPr>
          <w:p w14:paraId="30A4B6A0" w14:textId="23BE173E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600 mm ±20%</w:t>
            </w:r>
          </w:p>
        </w:tc>
      </w:tr>
      <w:tr w:rsidR="00953671" w:rsidRPr="00A702FE" w14:paraId="30A4B6A4" w14:textId="77777777" w:rsidTr="00953671">
        <w:tc>
          <w:tcPr>
            <w:tcW w:w="7374" w:type="dxa"/>
            <w:gridSpan w:val="2"/>
          </w:tcPr>
          <w:p w14:paraId="30A4B6A2" w14:textId="77777777" w:rsidR="00953671" w:rsidRPr="00133184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256" w:type="dxa"/>
          </w:tcPr>
          <w:p w14:paraId="30A4B6A3" w14:textId="48494C08" w:rsidR="00953671" w:rsidRPr="00107961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210DCD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6A5" w14:textId="77777777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30A4B6A6" w14:textId="2FC63132" w:rsidR="007C1D8E" w:rsidRPr="00935598" w:rsidRDefault="007C1D8E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 xml:space="preserve">Pole s vypínačem </w:t>
      </w:r>
      <w:r w:rsidR="009133FE">
        <w:rPr>
          <w:rFonts w:ascii="Arial" w:hAnsi="Arial" w:cs="Arial"/>
          <w:b/>
          <w:noProof/>
          <w:sz w:val="22"/>
          <w:szCs w:val="22"/>
        </w:rPr>
        <w:t xml:space="preserve"> - </w:t>
      </w:r>
      <w:r>
        <w:rPr>
          <w:rFonts w:ascii="Arial" w:hAnsi="Arial" w:cs="Arial"/>
          <w:b/>
          <w:noProof/>
          <w:sz w:val="22"/>
          <w:szCs w:val="22"/>
        </w:rPr>
        <w:t>transformátorové pole</w:t>
      </w:r>
    </w:p>
    <w:p w14:paraId="30A4B6A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7C1D8E" w14:paraId="30A4B6AA" w14:textId="77777777" w:rsidTr="00DD6586">
        <w:tc>
          <w:tcPr>
            <w:tcW w:w="7479" w:type="dxa"/>
          </w:tcPr>
          <w:p w14:paraId="30A4B6A8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6A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6AD" w14:textId="77777777" w:rsidTr="00DD6586">
        <w:tc>
          <w:tcPr>
            <w:tcW w:w="7479" w:type="dxa"/>
          </w:tcPr>
          <w:p w14:paraId="30A4B6AB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6A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6AE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6"/>
        <w:gridCol w:w="957"/>
        <w:gridCol w:w="139"/>
        <w:gridCol w:w="2258"/>
      </w:tblGrid>
      <w:tr w:rsidR="007C1D8E" w14:paraId="30A4B6B0" w14:textId="77777777" w:rsidTr="00953671">
        <w:tc>
          <w:tcPr>
            <w:tcW w:w="9630" w:type="dxa"/>
            <w:gridSpan w:val="4"/>
          </w:tcPr>
          <w:p w14:paraId="30A4B6AF" w14:textId="77777777" w:rsidR="007C1D8E" w:rsidRPr="000D552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6B3" w14:textId="77777777" w:rsidTr="00953671">
        <w:tc>
          <w:tcPr>
            <w:tcW w:w="7372" w:type="dxa"/>
            <w:gridSpan w:val="3"/>
          </w:tcPr>
          <w:p w14:paraId="30A4B6B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8" w:type="dxa"/>
          </w:tcPr>
          <w:p w14:paraId="30A4B6B2" w14:textId="4ED0525F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6B6" w14:textId="77777777" w:rsidTr="00953671">
        <w:tc>
          <w:tcPr>
            <w:tcW w:w="7372" w:type="dxa"/>
            <w:gridSpan w:val="3"/>
          </w:tcPr>
          <w:p w14:paraId="30A4B6B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6B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B9" w14:textId="77777777" w:rsidTr="00953671">
        <w:tc>
          <w:tcPr>
            <w:tcW w:w="7372" w:type="dxa"/>
            <w:gridSpan w:val="3"/>
          </w:tcPr>
          <w:p w14:paraId="30A4B6B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8" w:type="dxa"/>
          </w:tcPr>
          <w:p w14:paraId="30A4B6B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BC" w14:textId="77777777" w:rsidTr="00953671">
        <w:tc>
          <w:tcPr>
            <w:tcW w:w="7372" w:type="dxa"/>
            <w:gridSpan w:val="3"/>
          </w:tcPr>
          <w:p w14:paraId="30A4B6BA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8" w:type="dxa"/>
          </w:tcPr>
          <w:p w14:paraId="30A4B6B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BF" w14:textId="77777777" w:rsidTr="00953671">
        <w:tc>
          <w:tcPr>
            <w:tcW w:w="7372" w:type="dxa"/>
            <w:gridSpan w:val="3"/>
          </w:tcPr>
          <w:p w14:paraId="30A4B6BD" w14:textId="77777777" w:rsidR="007C1D8E" w:rsidRPr="009E1D7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19464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94645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258" w:type="dxa"/>
          </w:tcPr>
          <w:p w14:paraId="30A4B6B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C1" w14:textId="77777777" w:rsidTr="00953671">
        <w:tc>
          <w:tcPr>
            <w:tcW w:w="9630" w:type="dxa"/>
            <w:gridSpan w:val="4"/>
          </w:tcPr>
          <w:p w14:paraId="30A4B6C0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7C1D8E" w14:paraId="30A4B6C4" w14:textId="77777777" w:rsidTr="00953671">
        <w:tc>
          <w:tcPr>
            <w:tcW w:w="6276" w:type="dxa"/>
          </w:tcPr>
          <w:p w14:paraId="30A4B6C2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354" w:type="dxa"/>
            <w:gridSpan w:val="3"/>
          </w:tcPr>
          <w:p w14:paraId="30A4B6C3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7C1D8E" w14:paraId="30A4B6C7" w14:textId="77777777" w:rsidTr="00953671">
        <w:tc>
          <w:tcPr>
            <w:tcW w:w="6276" w:type="dxa"/>
          </w:tcPr>
          <w:p w14:paraId="30A4B6C5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 C1</w:t>
            </w:r>
          </w:p>
        </w:tc>
        <w:tc>
          <w:tcPr>
            <w:tcW w:w="3354" w:type="dxa"/>
            <w:gridSpan w:val="3"/>
          </w:tcPr>
          <w:p w14:paraId="30A4B6C6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C9" w14:textId="77777777" w:rsidTr="00953671">
        <w:tc>
          <w:tcPr>
            <w:tcW w:w="9630" w:type="dxa"/>
            <w:gridSpan w:val="4"/>
          </w:tcPr>
          <w:p w14:paraId="30A4B6C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7C1D8E" w14:paraId="30A4B6CC" w14:textId="77777777" w:rsidTr="00953671">
        <w:tc>
          <w:tcPr>
            <w:tcW w:w="6276" w:type="dxa"/>
          </w:tcPr>
          <w:p w14:paraId="30A4B6CA" w14:textId="615A29CC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354" w:type="dxa"/>
            <w:gridSpan w:val="3"/>
          </w:tcPr>
          <w:p w14:paraId="30A4B6CB" w14:textId="60F49D4A" w:rsidR="007C1D8E" w:rsidRDefault="00AA66C5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 w:rsidR="00783790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 CO</w:t>
            </w:r>
          </w:p>
        </w:tc>
      </w:tr>
      <w:tr w:rsidR="007C1D8E" w14:paraId="30A4B6CE" w14:textId="77777777" w:rsidTr="00953671">
        <w:tc>
          <w:tcPr>
            <w:tcW w:w="9630" w:type="dxa"/>
            <w:gridSpan w:val="4"/>
          </w:tcPr>
          <w:p w14:paraId="30A4B6C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ojova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(2x)</w:t>
            </w:r>
          </w:p>
        </w:tc>
      </w:tr>
      <w:tr w:rsidR="007C1D8E" w14:paraId="30A4B6D1" w14:textId="77777777" w:rsidTr="00953671">
        <w:tc>
          <w:tcPr>
            <w:tcW w:w="7372" w:type="dxa"/>
            <w:gridSpan w:val="3"/>
          </w:tcPr>
          <w:p w14:paraId="30A4B6CF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8" w:type="dxa"/>
          </w:tcPr>
          <w:p w14:paraId="30A4B6D0" w14:textId="00FA4FDB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6D4" w14:textId="77777777" w:rsidTr="00953671">
        <w:tc>
          <w:tcPr>
            <w:tcW w:w="7372" w:type="dxa"/>
            <w:gridSpan w:val="3"/>
          </w:tcPr>
          <w:p w14:paraId="30A4B6D2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6D3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6D7" w14:textId="77777777" w:rsidTr="00953671">
        <w:tc>
          <w:tcPr>
            <w:tcW w:w="7372" w:type="dxa"/>
            <w:gridSpan w:val="3"/>
          </w:tcPr>
          <w:p w14:paraId="30A4B6D5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8" w:type="dxa"/>
          </w:tcPr>
          <w:p w14:paraId="30A4B6D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6DA" w14:textId="77777777" w:rsidTr="00953671">
        <w:tc>
          <w:tcPr>
            <w:tcW w:w="6276" w:type="dxa"/>
          </w:tcPr>
          <w:p w14:paraId="30A4B6D8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62271-102</w:t>
            </w:r>
          </w:p>
        </w:tc>
        <w:tc>
          <w:tcPr>
            <w:tcW w:w="3354" w:type="dxa"/>
            <w:gridSpan w:val="3"/>
          </w:tcPr>
          <w:p w14:paraId="30A4B6D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DD" w14:textId="77777777" w:rsidTr="00953671">
        <w:tc>
          <w:tcPr>
            <w:tcW w:w="6276" w:type="dxa"/>
          </w:tcPr>
          <w:p w14:paraId="30A4B6DB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354" w:type="dxa"/>
            <w:gridSpan w:val="3"/>
          </w:tcPr>
          <w:p w14:paraId="30A4B6D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7C1D8E" w14:paraId="30A4B6DF" w14:textId="77777777" w:rsidTr="00953671">
        <w:tc>
          <w:tcPr>
            <w:tcW w:w="9630" w:type="dxa"/>
            <w:gridSpan w:val="4"/>
          </w:tcPr>
          <w:p w14:paraId="30A4B6D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67DB">
              <w:rPr>
                <w:rFonts w:ascii="Arial" w:hAnsi="Arial" w:cs="Arial"/>
                <w:b/>
                <w:noProof/>
                <w:sz w:val="22"/>
                <w:szCs w:val="22"/>
              </w:rPr>
              <w:t>Uzemňovač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6E2" w14:textId="77777777" w:rsidTr="00953671">
        <w:tc>
          <w:tcPr>
            <w:tcW w:w="7372" w:type="dxa"/>
            <w:gridSpan w:val="3"/>
          </w:tcPr>
          <w:p w14:paraId="30A4B6E0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6E1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7C1D8E" w14:paraId="30A4B6E5" w14:textId="77777777" w:rsidTr="00953671">
        <w:tc>
          <w:tcPr>
            <w:tcW w:w="7372" w:type="dxa"/>
            <w:gridSpan w:val="3"/>
          </w:tcPr>
          <w:p w14:paraId="30A4B6E3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8" w:type="dxa"/>
          </w:tcPr>
          <w:p w14:paraId="30A4B6E4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7C1D8E" w14:paraId="30A4B6E7" w14:textId="77777777" w:rsidTr="00953671">
        <w:tc>
          <w:tcPr>
            <w:tcW w:w="9630" w:type="dxa"/>
            <w:gridSpan w:val="4"/>
          </w:tcPr>
          <w:p w14:paraId="30A4B6E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7C1D8E" w14:paraId="30A4B6EA" w14:textId="77777777" w:rsidTr="00953671">
        <w:tc>
          <w:tcPr>
            <w:tcW w:w="7372" w:type="dxa"/>
            <w:gridSpan w:val="3"/>
          </w:tcPr>
          <w:p w14:paraId="30A4B6E8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B74E26">
              <w:rPr>
                <w:rFonts w:ascii="Arial" w:hAnsi="Arial" w:cs="Arial"/>
                <w:noProof/>
                <w:sz w:val="22"/>
                <w:szCs w:val="22"/>
              </w:rPr>
              <w:tab/>
              <w:t>třída 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258" w:type="dxa"/>
          </w:tcPr>
          <w:p w14:paraId="30A4B6E9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6EC" w14:textId="77777777" w:rsidTr="00953671">
        <w:tc>
          <w:tcPr>
            <w:tcW w:w="9630" w:type="dxa"/>
            <w:gridSpan w:val="4"/>
          </w:tcPr>
          <w:p w14:paraId="30A4B6EB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0C36">
              <w:rPr>
                <w:rFonts w:ascii="Arial" w:hAnsi="Arial" w:cs="Arial"/>
                <w:b/>
                <w:noProof/>
                <w:sz w:val="22"/>
                <w:szCs w:val="22"/>
              </w:rPr>
              <w:t>Přístrojový transformátor proudu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(3x)</w:t>
            </w:r>
          </w:p>
        </w:tc>
      </w:tr>
      <w:tr w:rsidR="007C1D8E" w14:paraId="30A4B6EF" w14:textId="77777777" w:rsidTr="00953671">
        <w:tc>
          <w:tcPr>
            <w:tcW w:w="7372" w:type="dxa"/>
            <w:gridSpan w:val="3"/>
          </w:tcPr>
          <w:p w14:paraId="30A4B6ED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258" w:type="dxa"/>
          </w:tcPr>
          <w:p w14:paraId="30A4B6EE" w14:textId="18CCAD0D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1500 / 2 x 1 A</w:t>
            </w:r>
          </w:p>
        </w:tc>
      </w:tr>
      <w:tr w:rsidR="007C1D8E" w14:paraId="30A4B6F2" w14:textId="77777777" w:rsidTr="00953671">
        <w:tc>
          <w:tcPr>
            <w:tcW w:w="7372" w:type="dxa"/>
            <w:gridSpan w:val="3"/>
          </w:tcPr>
          <w:p w14:paraId="30A4B6F0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258" w:type="dxa"/>
          </w:tcPr>
          <w:p w14:paraId="30A4B6F1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6F5" w14:textId="77777777" w:rsidTr="00953671">
        <w:tc>
          <w:tcPr>
            <w:tcW w:w="7372" w:type="dxa"/>
            <w:gridSpan w:val="3"/>
          </w:tcPr>
          <w:p w14:paraId="30A4B6F3" w14:textId="77777777" w:rsidR="007C1D8E" w:rsidRPr="00A702FE" w:rsidRDefault="007C1D8E" w:rsidP="00B52503">
            <w:pPr>
              <w:pStyle w:val="Odstavecseseznamem"/>
              <w:numPr>
                <w:ilvl w:val="0"/>
                <w:numId w:val="7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258" w:type="dxa"/>
          </w:tcPr>
          <w:p w14:paraId="30A4B6F4" w14:textId="6DDB9F4C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</w:t>
            </w:r>
            <w:r w:rsidR="00027D07" w:rsidRPr="00783790">
              <w:rPr>
                <w:rFonts w:ascii="Arial" w:hAnsi="Arial" w:cs="Arial"/>
                <w:noProof/>
                <w:sz w:val="22"/>
                <w:szCs w:val="22"/>
              </w:rPr>
              <w:t>FS10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/5 VA</w:t>
            </w:r>
          </w:p>
        </w:tc>
      </w:tr>
      <w:tr w:rsidR="007C1D8E" w14:paraId="30A4B6F8" w14:textId="77777777" w:rsidTr="00953671">
        <w:tc>
          <w:tcPr>
            <w:tcW w:w="7372" w:type="dxa"/>
            <w:gridSpan w:val="3"/>
          </w:tcPr>
          <w:p w14:paraId="30A4B6F6" w14:textId="77777777" w:rsidR="007C1D8E" w:rsidRPr="00A702FE" w:rsidRDefault="007C1D8E" w:rsidP="00B52503">
            <w:pPr>
              <w:pStyle w:val="Odstavecseseznamem"/>
              <w:numPr>
                <w:ilvl w:val="0"/>
                <w:numId w:val="7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258" w:type="dxa"/>
          </w:tcPr>
          <w:p w14:paraId="30A4B6F7" w14:textId="44E1477F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</w:t>
            </w:r>
            <w:r w:rsidR="00027D07" w:rsidRPr="00783790"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</w:tr>
      <w:tr w:rsidR="007C1D8E" w14:paraId="30A4B6FA" w14:textId="77777777" w:rsidTr="00953671">
        <w:tc>
          <w:tcPr>
            <w:tcW w:w="9630" w:type="dxa"/>
            <w:gridSpan w:val="4"/>
          </w:tcPr>
          <w:p w14:paraId="30A4B6F9" w14:textId="661539F6" w:rsidR="007C1D8E" w:rsidRPr="00A702F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0C3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Přístrojový transformátor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napětí (3x)</w:t>
            </w:r>
            <w:r w:rsidR="001D5BE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D5BE3" w:rsidRPr="00CA03A6">
              <w:rPr>
                <w:rFonts w:ascii="Arial" w:hAnsi="Arial" w:cs="Arial"/>
                <w:b/>
                <w:noProof/>
                <w:sz w:val="22"/>
                <w:szCs w:val="22"/>
              </w:rPr>
              <w:t>– připojení přes odpojovač s uzemňovačem</w:t>
            </w:r>
          </w:p>
        </w:tc>
      </w:tr>
      <w:tr w:rsidR="007C1D8E" w14:paraId="30A4B6FD" w14:textId="77777777" w:rsidTr="00953671">
        <w:tc>
          <w:tcPr>
            <w:tcW w:w="7233" w:type="dxa"/>
            <w:gridSpan w:val="2"/>
          </w:tcPr>
          <w:p w14:paraId="30A4B6FB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Napěťový rozsah</w:t>
            </w:r>
          </w:p>
        </w:tc>
        <w:tc>
          <w:tcPr>
            <w:tcW w:w="2397" w:type="dxa"/>
            <w:gridSpan w:val="2"/>
          </w:tcPr>
          <w:p w14:paraId="30A4B6FC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sz w:val="22"/>
                <w:szCs w:val="22"/>
              </w:rPr>
              <w:t>22/</w:t>
            </w:r>
            <w:r w:rsidRPr="00783790">
              <w:rPr>
                <w:rFonts w:ascii="Symbol" w:hAnsi="Symbol"/>
                <w:sz w:val="22"/>
                <w:szCs w:val="22"/>
              </w:rPr>
              <w:t></w:t>
            </w:r>
            <w:r w:rsidRPr="00783790">
              <w:rPr>
                <w:sz w:val="22"/>
                <w:szCs w:val="22"/>
              </w:rPr>
              <w:t>3 / 0,1/</w:t>
            </w:r>
            <w:r w:rsidRPr="00783790">
              <w:rPr>
                <w:rFonts w:ascii="Symbol" w:hAnsi="Symbol"/>
                <w:sz w:val="22"/>
                <w:szCs w:val="22"/>
              </w:rPr>
              <w:t></w:t>
            </w:r>
            <w:r w:rsidRPr="00783790">
              <w:rPr>
                <w:sz w:val="22"/>
                <w:szCs w:val="22"/>
              </w:rPr>
              <w:t xml:space="preserve">3 / 0,1/3 </w:t>
            </w:r>
            <w:proofErr w:type="spellStart"/>
            <w:r w:rsidRPr="00783790">
              <w:rPr>
                <w:sz w:val="22"/>
                <w:szCs w:val="22"/>
              </w:rPr>
              <w:t>kV</w:t>
            </w:r>
            <w:proofErr w:type="spellEnd"/>
          </w:p>
        </w:tc>
      </w:tr>
      <w:tr w:rsidR="007C1D8E" w14:paraId="30A4B700" w14:textId="77777777" w:rsidTr="00953671">
        <w:tc>
          <w:tcPr>
            <w:tcW w:w="7233" w:type="dxa"/>
            <w:gridSpan w:val="2"/>
          </w:tcPr>
          <w:p w14:paraId="30A4B6FE" w14:textId="77777777" w:rsidR="007C1D8E" w:rsidRPr="00783790" w:rsidRDefault="007C1D8E" w:rsidP="00B52503">
            <w:pPr>
              <w:pStyle w:val="Odstavecseseznamem"/>
              <w:numPr>
                <w:ilvl w:val="3"/>
                <w:numId w:val="23"/>
              </w:numPr>
              <w:tabs>
                <w:tab w:val="left" w:pos="4678"/>
              </w:tabs>
              <w:spacing w:before="60" w:line="276" w:lineRule="auto"/>
              <w:ind w:left="709" w:hanging="42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397" w:type="dxa"/>
            <w:gridSpan w:val="2"/>
          </w:tcPr>
          <w:p w14:paraId="30A4B6FF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0,5/30 VA</w:t>
            </w:r>
          </w:p>
        </w:tc>
      </w:tr>
      <w:tr w:rsidR="007C1D8E" w14:paraId="30A4B703" w14:textId="77777777" w:rsidTr="00953671">
        <w:tc>
          <w:tcPr>
            <w:tcW w:w="7233" w:type="dxa"/>
            <w:gridSpan w:val="2"/>
          </w:tcPr>
          <w:p w14:paraId="30A4B701" w14:textId="77777777" w:rsidR="007C1D8E" w:rsidRPr="00783790" w:rsidRDefault="007C1D8E" w:rsidP="00B52503">
            <w:pPr>
              <w:pStyle w:val="Odstavecseseznamem"/>
              <w:numPr>
                <w:ilvl w:val="3"/>
                <w:numId w:val="23"/>
              </w:numPr>
              <w:tabs>
                <w:tab w:val="left" w:pos="4678"/>
              </w:tabs>
              <w:spacing w:before="60" w:line="276" w:lineRule="auto"/>
              <w:ind w:left="709" w:hanging="42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397" w:type="dxa"/>
            <w:gridSpan w:val="2"/>
          </w:tcPr>
          <w:p w14:paraId="30A4B702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3P/30</w:t>
            </w:r>
          </w:p>
        </w:tc>
      </w:tr>
      <w:tr w:rsidR="00133184" w:rsidRPr="00133184" w14:paraId="30A4B705" w14:textId="77777777" w:rsidTr="00953671">
        <w:tc>
          <w:tcPr>
            <w:tcW w:w="9630" w:type="dxa"/>
            <w:gridSpan w:val="4"/>
          </w:tcPr>
          <w:p w14:paraId="30A4B704" w14:textId="77777777" w:rsidR="00133184" w:rsidRPr="00783790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</w:p>
        </w:tc>
      </w:tr>
      <w:tr w:rsidR="00953671" w:rsidRPr="00A702FE" w14:paraId="30A4B708" w14:textId="77777777" w:rsidTr="00953671">
        <w:tc>
          <w:tcPr>
            <w:tcW w:w="7372" w:type="dxa"/>
            <w:gridSpan w:val="3"/>
          </w:tcPr>
          <w:p w14:paraId="30A4B706" w14:textId="77777777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258" w:type="dxa"/>
          </w:tcPr>
          <w:p w14:paraId="30A4B707" w14:textId="1A5D3310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953671" w:rsidRPr="00A702FE" w14:paraId="30A4B70B" w14:textId="77777777" w:rsidTr="00953671">
        <w:tc>
          <w:tcPr>
            <w:tcW w:w="7372" w:type="dxa"/>
            <w:gridSpan w:val="3"/>
          </w:tcPr>
          <w:p w14:paraId="30A4B709" w14:textId="77777777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Šířka pole rozváděče</w:t>
            </w:r>
          </w:p>
        </w:tc>
        <w:tc>
          <w:tcPr>
            <w:tcW w:w="2258" w:type="dxa"/>
          </w:tcPr>
          <w:p w14:paraId="30A4B70A" w14:textId="3B3AF2C6" w:rsidR="00953671" w:rsidRPr="00783790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600 mm ±20%</w:t>
            </w:r>
          </w:p>
        </w:tc>
      </w:tr>
      <w:tr w:rsidR="00953671" w:rsidRPr="00A702FE" w14:paraId="30A4B70E" w14:textId="77777777" w:rsidTr="00953671">
        <w:tc>
          <w:tcPr>
            <w:tcW w:w="7372" w:type="dxa"/>
            <w:gridSpan w:val="3"/>
          </w:tcPr>
          <w:p w14:paraId="30A4B70C" w14:textId="77777777" w:rsidR="00953671" w:rsidRPr="00133184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258" w:type="dxa"/>
          </w:tcPr>
          <w:p w14:paraId="30A4B70D" w14:textId="5A476D07" w:rsidR="00953671" w:rsidRPr="00107961" w:rsidRDefault="00953671" w:rsidP="00953671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210DCD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70F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71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711" w14:textId="77777777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30A4B712" w14:textId="3D47C489" w:rsidR="007C1D8E" w:rsidRPr="00935598" w:rsidRDefault="005617AC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Sestava</w:t>
      </w:r>
      <w:r w:rsidR="007C1D8E">
        <w:rPr>
          <w:rFonts w:ascii="Arial" w:hAnsi="Arial" w:cs="Arial"/>
          <w:b/>
          <w:noProof/>
          <w:sz w:val="22"/>
          <w:szCs w:val="22"/>
        </w:rPr>
        <w:t xml:space="preserve"> spínač</w:t>
      </w:r>
      <w:r>
        <w:rPr>
          <w:rFonts w:ascii="Arial" w:hAnsi="Arial" w:cs="Arial"/>
          <w:b/>
          <w:noProof/>
          <w:sz w:val="22"/>
          <w:szCs w:val="22"/>
        </w:rPr>
        <w:t>e</w:t>
      </w:r>
      <w:r w:rsidR="007C1D8E">
        <w:rPr>
          <w:rFonts w:ascii="Arial" w:hAnsi="Arial" w:cs="Arial"/>
          <w:b/>
          <w:noProof/>
          <w:sz w:val="22"/>
          <w:szCs w:val="22"/>
        </w:rPr>
        <w:t xml:space="preserve"> podélného dělení</w:t>
      </w:r>
    </w:p>
    <w:p w14:paraId="30A4B713" w14:textId="65B6E002" w:rsidR="007C1D8E" w:rsidRDefault="008A7B71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Parametry pro jeden systém: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7C1D8E" w14:paraId="30A4B716" w14:textId="77777777" w:rsidTr="00DD6586">
        <w:tc>
          <w:tcPr>
            <w:tcW w:w="7479" w:type="dxa"/>
          </w:tcPr>
          <w:p w14:paraId="30A4B71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71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719" w14:textId="77777777" w:rsidTr="00DD6586">
        <w:tc>
          <w:tcPr>
            <w:tcW w:w="7479" w:type="dxa"/>
          </w:tcPr>
          <w:p w14:paraId="30A4B71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71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71A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7"/>
        <w:gridCol w:w="413"/>
        <w:gridCol w:w="684"/>
        <w:gridCol w:w="2256"/>
      </w:tblGrid>
      <w:tr w:rsidR="007C1D8E" w14:paraId="30A4B71C" w14:textId="77777777" w:rsidTr="00DD6586">
        <w:tc>
          <w:tcPr>
            <w:tcW w:w="9780" w:type="dxa"/>
            <w:gridSpan w:val="4"/>
          </w:tcPr>
          <w:p w14:paraId="30A4B71B" w14:textId="77777777" w:rsidR="007C1D8E" w:rsidRPr="000D552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71F" w14:textId="77777777" w:rsidTr="00DD6586">
        <w:tc>
          <w:tcPr>
            <w:tcW w:w="7479" w:type="dxa"/>
            <w:gridSpan w:val="3"/>
          </w:tcPr>
          <w:p w14:paraId="30A4B71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71E" w14:textId="13A62938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722" w14:textId="77777777" w:rsidTr="00DD6586">
        <w:tc>
          <w:tcPr>
            <w:tcW w:w="7479" w:type="dxa"/>
            <w:gridSpan w:val="3"/>
          </w:tcPr>
          <w:p w14:paraId="30A4B720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721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25" w14:textId="77777777" w:rsidTr="00DD6586">
        <w:tc>
          <w:tcPr>
            <w:tcW w:w="7479" w:type="dxa"/>
            <w:gridSpan w:val="3"/>
          </w:tcPr>
          <w:p w14:paraId="30A4B723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30A4B724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28" w14:textId="77777777" w:rsidTr="00DD6586">
        <w:tc>
          <w:tcPr>
            <w:tcW w:w="7479" w:type="dxa"/>
            <w:gridSpan w:val="3"/>
          </w:tcPr>
          <w:p w14:paraId="30A4B726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30A4B727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2B" w14:textId="77777777" w:rsidTr="00DD6586">
        <w:tc>
          <w:tcPr>
            <w:tcW w:w="7479" w:type="dxa"/>
            <w:gridSpan w:val="3"/>
          </w:tcPr>
          <w:p w14:paraId="30A4B729" w14:textId="77777777" w:rsidR="007C1D8E" w:rsidRPr="009E1D7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19464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94645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301" w:type="dxa"/>
          </w:tcPr>
          <w:p w14:paraId="30A4B72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2D" w14:textId="77777777" w:rsidTr="00DD6586">
        <w:tc>
          <w:tcPr>
            <w:tcW w:w="9780" w:type="dxa"/>
            <w:gridSpan w:val="4"/>
          </w:tcPr>
          <w:p w14:paraId="30A4B72C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7C1D8E" w14:paraId="30A4B730" w14:textId="77777777" w:rsidTr="00DD6586">
        <w:tc>
          <w:tcPr>
            <w:tcW w:w="6345" w:type="dxa"/>
          </w:tcPr>
          <w:p w14:paraId="30A4B72E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435" w:type="dxa"/>
            <w:gridSpan w:val="3"/>
          </w:tcPr>
          <w:p w14:paraId="30A4B72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7C1D8E" w14:paraId="30A4B733" w14:textId="77777777" w:rsidTr="00DD6586">
        <w:tc>
          <w:tcPr>
            <w:tcW w:w="6345" w:type="dxa"/>
          </w:tcPr>
          <w:p w14:paraId="30A4B731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 C1</w:t>
            </w:r>
          </w:p>
        </w:tc>
        <w:tc>
          <w:tcPr>
            <w:tcW w:w="3435" w:type="dxa"/>
            <w:gridSpan w:val="3"/>
          </w:tcPr>
          <w:p w14:paraId="30A4B732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35" w14:textId="77777777" w:rsidTr="00DD6586">
        <w:tc>
          <w:tcPr>
            <w:tcW w:w="9780" w:type="dxa"/>
            <w:gridSpan w:val="4"/>
          </w:tcPr>
          <w:p w14:paraId="30A4B734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7C1D8E" w14:paraId="30A4B738" w14:textId="77777777" w:rsidTr="00DD6586">
        <w:tc>
          <w:tcPr>
            <w:tcW w:w="6345" w:type="dxa"/>
          </w:tcPr>
          <w:p w14:paraId="30A4B736" w14:textId="08BFC99A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435" w:type="dxa"/>
            <w:gridSpan w:val="3"/>
          </w:tcPr>
          <w:p w14:paraId="30A4B737" w14:textId="4FCAEB83" w:rsidR="007C1D8E" w:rsidRDefault="00AA66C5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 w:rsidR="00783790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 CO</w:t>
            </w:r>
          </w:p>
        </w:tc>
      </w:tr>
      <w:tr w:rsidR="007C1D8E" w14:paraId="30A4B73A" w14:textId="77777777" w:rsidTr="00DD6586">
        <w:tc>
          <w:tcPr>
            <w:tcW w:w="9780" w:type="dxa"/>
            <w:gridSpan w:val="4"/>
          </w:tcPr>
          <w:p w14:paraId="30A4B73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ojova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(2x)</w:t>
            </w:r>
          </w:p>
        </w:tc>
      </w:tr>
      <w:tr w:rsidR="007C1D8E" w14:paraId="30A4B73D" w14:textId="77777777" w:rsidTr="00DD6586">
        <w:tc>
          <w:tcPr>
            <w:tcW w:w="7479" w:type="dxa"/>
            <w:gridSpan w:val="3"/>
          </w:tcPr>
          <w:p w14:paraId="30A4B73B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73C" w14:textId="688803C9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740" w14:textId="77777777" w:rsidTr="00DD6586">
        <w:tc>
          <w:tcPr>
            <w:tcW w:w="7479" w:type="dxa"/>
            <w:gridSpan w:val="3"/>
          </w:tcPr>
          <w:p w14:paraId="30A4B73E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73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43" w14:textId="77777777" w:rsidTr="00DD6586">
        <w:tc>
          <w:tcPr>
            <w:tcW w:w="7479" w:type="dxa"/>
            <w:gridSpan w:val="3"/>
          </w:tcPr>
          <w:p w14:paraId="30A4B74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30A4B74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46" w14:textId="77777777" w:rsidTr="00DD6586">
        <w:tc>
          <w:tcPr>
            <w:tcW w:w="6345" w:type="dxa"/>
          </w:tcPr>
          <w:p w14:paraId="30A4B74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62271-102</w:t>
            </w:r>
          </w:p>
        </w:tc>
        <w:tc>
          <w:tcPr>
            <w:tcW w:w="3435" w:type="dxa"/>
            <w:gridSpan w:val="3"/>
          </w:tcPr>
          <w:p w14:paraId="30A4B74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49" w14:textId="77777777" w:rsidTr="00DD6586">
        <w:tc>
          <w:tcPr>
            <w:tcW w:w="6345" w:type="dxa"/>
          </w:tcPr>
          <w:p w14:paraId="30A4B747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435" w:type="dxa"/>
            <w:gridSpan w:val="3"/>
          </w:tcPr>
          <w:p w14:paraId="30A4B74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7C1D8E" w14:paraId="30A4B74B" w14:textId="77777777" w:rsidTr="00DD6586">
        <w:tc>
          <w:tcPr>
            <w:tcW w:w="9780" w:type="dxa"/>
            <w:gridSpan w:val="4"/>
          </w:tcPr>
          <w:p w14:paraId="30A4B74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67DB">
              <w:rPr>
                <w:rFonts w:ascii="Arial" w:hAnsi="Arial" w:cs="Arial"/>
                <w:b/>
                <w:noProof/>
                <w:sz w:val="22"/>
                <w:szCs w:val="22"/>
              </w:rPr>
              <w:t>Uzemňovač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(2x)</w:t>
            </w:r>
          </w:p>
        </w:tc>
      </w:tr>
      <w:tr w:rsidR="007C1D8E" w14:paraId="30A4B74E" w14:textId="77777777" w:rsidTr="00DD6586">
        <w:tc>
          <w:tcPr>
            <w:tcW w:w="7479" w:type="dxa"/>
            <w:gridSpan w:val="3"/>
          </w:tcPr>
          <w:p w14:paraId="30A4B74C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30A4B74D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7C1D8E" w14:paraId="30A4B751" w14:textId="77777777" w:rsidTr="00DD6586">
        <w:tc>
          <w:tcPr>
            <w:tcW w:w="7479" w:type="dxa"/>
            <w:gridSpan w:val="3"/>
          </w:tcPr>
          <w:p w14:paraId="30A4B74F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30A4B750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7C1D8E" w14:paraId="30A4B753" w14:textId="77777777" w:rsidTr="00DD6586">
        <w:tc>
          <w:tcPr>
            <w:tcW w:w="9780" w:type="dxa"/>
            <w:gridSpan w:val="4"/>
          </w:tcPr>
          <w:p w14:paraId="30A4B75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7C1D8E" w14:paraId="30A4B756" w14:textId="77777777" w:rsidTr="00DD6586">
        <w:tc>
          <w:tcPr>
            <w:tcW w:w="7479" w:type="dxa"/>
            <w:gridSpan w:val="3"/>
          </w:tcPr>
          <w:p w14:paraId="30A4B754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B74E26">
              <w:rPr>
                <w:rFonts w:ascii="Arial" w:hAnsi="Arial" w:cs="Arial"/>
                <w:noProof/>
                <w:sz w:val="22"/>
                <w:szCs w:val="22"/>
              </w:rPr>
              <w:tab/>
              <w:t>třída 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301" w:type="dxa"/>
          </w:tcPr>
          <w:p w14:paraId="30A4B755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758" w14:textId="77777777" w:rsidTr="00DD6586">
        <w:tc>
          <w:tcPr>
            <w:tcW w:w="9780" w:type="dxa"/>
            <w:gridSpan w:val="4"/>
          </w:tcPr>
          <w:p w14:paraId="30A4B757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0C36">
              <w:rPr>
                <w:rFonts w:ascii="Arial" w:hAnsi="Arial" w:cs="Arial"/>
                <w:b/>
                <w:noProof/>
                <w:sz w:val="22"/>
                <w:szCs w:val="22"/>
              </w:rPr>
              <w:t>Přístrojový transformátor proudu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(3x)</w:t>
            </w:r>
          </w:p>
        </w:tc>
      </w:tr>
      <w:tr w:rsidR="007C1D8E" w14:paraId="30A4B75B" w14:textId="77777777" w:rsidTr="00DD6586">
        <w:tc>
          <w:tcPr>
            <w:tcW w:w="7479" w:type="dxa"/>
            <w:gridSpan w:val="3"/>
          </w:tcPr>
          <w:p w14:paraId="30A4B759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301" w:type="dxa"/>
          </w:tcPr>
          <w:p w14:paraId="30A4B75A" w14:textId="36B9E705" w:rsidR="007C1D8E" w:rsidRPr="00783790" w:rsidRDefault="00707BE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sz w:val="22"/>
                <w:szCs w:val="22"/>
              </w:rPr>
              <w:t>15</w:t>
            </w:r>
            <w:r w:rsidR="007C1D8E" w:rsidRPr="00783790">
              <w:rPr>
                <w:rFonts w:ascii="Arial" w:hAnsi="Arial" w:cs="Arial"/>
                <w:sz w:val="22"/>
                <w:szCs w:val="22"/>
              </w:rPr>
              <w:t>00 /</w:t>
            </w:r>
            <w:r w:rsidR="00027D07" w:rsidRPr="007837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D8E" w:rsidRPr="00783790">
              <w:rPr>
                <w:rFonts w:ascii="Arial" w:hAnsi="Arial" w:cs="Arial"/>
                <w:sz w:val="22"/>
                <w:szCs w:val="22"/>
              </w:rPr>
              <w:t>2</w:t>
            </w:r>
            <w:r w:rsidR="00027D07" w:rsidRPr="00783790">
              <w:rPr>
                <w:rFonts w:ascii="Arial" w:hAnsi="Arial" w:cs="Arial"/>
                <w:sz w:val="22"/>
                <w:szCs w:val="22"/>
              </w:rPr>
              <w:t xml:space="preserve"> x 1 A</w:t>
            </w:r>
            <w:r w:rsidR="007C1D8E" w:rsidRPr="007837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C1D8E" w14:paraId="30A4B75E" w14:textId="77777777" w:rsidTr="00DD6586">
        <w:tc>
          <w:tcPr>
            <w:tcW w:w="7479" w:type="dxa"/>
            <w:gridSpan w:val="3"/>
          </w:tcPr>
          <w:p w14:paraId="30A4B75C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301" w:type="dxa"/>
          </w:tcPr>
          <w:p w14:paraId="30A4B75D" w14:textId="77777777" w:rsidR="007C1D8E" w:rsidRPr="00783790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61" w14:textId="77777777" w:rsidTr="00DD6586">
        <w:tc>
          <w:tcPr>
            <w:tcW w:w="7479" w:type="dxa"/>
            <w:gridSpan w:val="3"/>
          </w:tcPr>
          <w:p w14:paraId="30A4B75F" w14:textId="77777777" w:rsidR="007C1D8E" w:rsidRPr="00783790" w:rsidRDefault="007C1D8E" w:rsidP="00B52503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301" w:type="dxa"/>
          </w:tcPr>
          <w:p w14:paraId="30A4B760" w14:textId="1C2F9B2F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0,5F10/5 VA</w:t>
            </w:r>
          </w:p>
        </w:tc>
      </w:tr>
      <w:tr w:rsidR="007C1D8E" w14:paraId="30A4B764" w14:textId="77777777" w:rsidTr="00DD6586">
        <w:tc>
          <w:tcPr>
            <w:tcW w:w="7479" w:type="dxa"/>
            <w:gridSpan w:val="3"/>
          </w:tcPr>
          <w:p w14:paraId="30A4B762" w14:textId="77777777" w:rsidR="007C1D8E" w:rsidRPr="00783790" w:rsidRDefault="007C1D8E" w:rsidP="00B52503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301" w:type="dxa"/>
          </w:tcPr>
          <w:p w14:paraId="30A4B763" w14:textId="4DC17B55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</w:t>
            </w:r>
            <w:r w:rsidR="00027D07" w:rsidRPr="00783790"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</w:tr>
      <w:tr w:rsidR="00133184" w:rsidRPr="00133184" w14:paraId="30A4B766" w14:textId="77777777" w:rsidTr="00133184">
        <w:tc>
          <w:tcPr>
            <w:tcW w:w="9780" w:type="dxa"/>
            <w:gridSpan w:val="4"/>
          </w:tcPr>
          <w:p w14:paraId="30A4B765" w14:textId="4A6EA28D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  <w:r w:rsidR="008A7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celkové sestavy pro dva systémy</w:t>
            </w:r>
          </w:p>
        </w:tc>
      </w:tr>
      <w:tr w:rsidR="00133184" w:rsidRPr="00A702FE" w14:paraId="30A4B769" w14:textId="77777777" w:rsidTr="00133184">
        <w:tc>
          <w:tcPr>
            <w:tcW w:w="6771" w:type="dxa"/>
            <w:gridSpan w:val="2"/>
          </w:tcPr>
          <w:p w14:paraId="30A4B767" w14:textId="77777777" w:rsidR="00133184" w:rsidRPr="00783790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3009" w:type="dxa"/>
            <w:gridSpan w:val="2"/>
          </w:tcPr>
          <w:p w14:paraId="30A4B768" w14:textId="77777777" w:rsidR="00133184" w:rsidRPr="00783790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133184" w:rsidRPr="00A702FE" w14:paraId="30A4B76C" w14:textId="77777777" w:rsidTr="00133184">
        <w:tc>
          <w:tcPr>
            <w:tcW w:w="6771" w:type="dxa"/>
            <w:gridSpan w:val="2"/>
          </w:tcPr>
          <w:p w14:paraId="30A4B76A" w14:textId="323CBB1C" w:rsidR="00133184" w:rsidRPr="00783790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Šířka </w:t>
            </w:r>
            <w:r w:rsidR="008148FF" w:rsidRPr="00783790">
              <w:rPr>
                <w:rFonts w:ascii="Arial" w:hAnsi="Arial" w:cs="Arial"/>
                <w:noProof/>
                <w:sz w:val="22"/>
                <w:szCs w:val="22"/>
              </w:rPr>
              <w:t>sestavy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rozváděče</w:t>
            </w:r>
          </w:p>
        </w:tc>
        <w:tc>
          <w:tcPr>
            <w:tcW w:w="3009" w:type="dxa"/>
            <w:gridSpan w:val="2"/>
          </w:tcPr>
          <w:p w14:paraId="30A4B76B" w14:textId="5EE2FA09" w:rsidR="00133184" w:rsidRPr="00783790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</w:t>
            </w:r>
            <w:r w:rsidR="00D74977"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2400 mm</w:t>
            </w:r>
          </w:p>
        </w:tc>
      </w:tr>
      <w:tr w:rsidR="00133184" w14:paraId="30A4B76F" w14:textId="77777777" w:rsidTr="00133184">
        <w:tc>
          <w:tcPr>
            <w:tcW w:w="6771" w:type="dxa"/>
            <w:gridSpan w:val="2"/>
          </w:tcPr>
          <w:p w14:paraId="30A4B76D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3009" w:type="dxa"/>
            <w:gridSpan w:val="2"/>
          </w:tcPr>
          <w:p w14:paraId="30A4B76E" w14:textId="77777777" w:rsidR="00133184" w:rsidRPr="00953671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53671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77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771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772" w14:textId="77777777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02DB3833" w14:textId="1E1CA81B" w:rsidR="008B2903" w:rsidRPr="00783790" w:rsidRDefault="005617AC" w:rsidP="008B29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 w:rsidRPr="00783790">
        <w:rPr>
          <w:rFonts w:ascii="Arial" w:hAnsi="Arial" w:cs="Arial"/>
          <w:b/>
          <w:noProof/>
          <w:sz w:val="22"/>
          <w:szCs w:val="22"/>
        </w:rPr>
        <w:lastRenderedPageBreak/>
        <w:t xml:space="preserve">Sestava </w:t>
      </w:r>
      <w:r w:rsidR="008B2903" w:rsidRPr="00783790">
        <w:rPr>
          <w:rFonts w:ascii="Arial" w:hAnsi="Arial" w:cs="Arial"/>
          <w:b/>
          <w:noProof/>
          <w:sz w:val="22"/>
          <w:szCs w:val="22"/>
        </w:rPr>
        <w:t>spínač</w:t>
      </w:r>
      <w:r w:rsidRPr="00783790">
        <w:rPr>
          <w:rFonts w:ascii="Arial" w:hAnsi="Arial" w:cs="Arial"/>
          <w:b/>
          <w:noProof/>
          <w:sz w:val="22"/>
          <w:szCs w:val="22"/>
        </w:rPr>
        <w:t>e</w:t>
      </w:r>
      <w:r w:rsidR="008B2903" w:rsidRPr="00783790">
        <w:rPr>
          <w:rFonts w:ascii="Arial" w:hAnsi="Arial" w:cs="Arial"/>
          <w:b/>
          <w:noProof/>
          <w:sz w:val="22"/>
          <w:szCs w:val="22"/>
        </w:rPr>
        <w:t xml:space="preserve"> podélného dělení s přechodem do kabelu</w:t>
      </w:r>
    </w:p>
    <w:p w14:paraId="7D320337" w14:textId="77777777" w:rsidR="008A7B71" w:rsidRPr="00783790" w:rsidRDefault="008A7B71" w:rsidP="008A7B71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783790">
        <w:rPr>
          <w:rFonts w:ascii="Arial" w:hAnsi="Arial" w:cs="Arial"/>
          <w:noProof/>
          <w:sz w:val="22"/>
          <w:szCs w:val="22"/>
        </w:rPr>
        <w:t>Parametry pro jeden systém: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8B2903" w:rsidRPr="00783790" w14:paraId="2E54E8AC" w14:textId="77777777" w:rsidTr="008A7B71">
        <w:tc>
          <w:tcPr>
            <w:tcW w:w="7363" w:type="dxa"/>
          </w:tcPr>
          <w:p w14:paraId="54C9EA1B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267" w:type="dxa"/>
          </w:tcPr>
          <w:p w14:paraId="6126F369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8B2903" w:rsidRPr="00783790" w14:paraId="00AF4C28" w14:textId="77777777" w:rsidTr="008A7B71">
        <w:tc>
          <w:tcPr>
            <w:tcW w:w="7363" w:type="dxa"/>
          </w:tcPr>
          <w:p w14:paraId="0A6EED0C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267" w:type="dxa"/>
          </w:tcPr>
          <w:p w14:paraId="5C88A1AD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600959FE" w14:textId="77777777" w:rsidR="008B2903" w:rsidRPr="00783790" w:rsidRDefault="008B2903" w:rsidP="008B29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7"/>
        <w:gridCol w:w="413"/>
        <w:gridCol w:w="684"/>
        <w:gridCol w:w="2256"/>
      </w:tblGrid>
      <w:tr w:rsidR="008B2903" w:rsidRPr="00783790" w14:paraId="453A806A" w14:textId="77777777" w:rsidTr="00A302BC">
        <w:tc>
          <w:tcPr>
            <w:tcW w:w="9780" w:type="dxa"/>
            <w:gridSpan w:val="4"/>
          </w:tcPr>
          <w:p w14:paraId="61CE5FB5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8B2903" w:rsidRPr="00783790" w14:paraId="5B2464E9" w14:textId="77777777" w:rsidTr="00A302BC">
        <w:tc>
          <w:tcPr>
            <w:tcW w:w="7479" w:type="dxa"/>
            <w:gridSpan w:val="3"/>
          </w:tcPr>
          <w:p w14:paraId="705D3E4B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442BB0A4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</w:tr>
      <w:tr w:rsidR="008B2903" w:rsidRPr="00783790" w14:paraId="53DEFAF7" w14:textId="77777777" w:rsidTr="00A302BC">
        <w:tc>
          <w:tcPr>
            <w:tcW w:w="7479" w:type="dxa"/>
            <w:gridSpan w:val="3"/>
          </w:tcPr>
          <w:p w14:paraId="1E40169D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1BB041F4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8B2903" w:rsidRPr="00783790" w14:paraId="7EF92723" w14:textId="77777777" w:rsidTr="00A302BC">
        <w:tc>
          <w:tcPr>
            <w:tcW w:w="7479" w:type="dxa"/>
            <w:gridSpan w:val="3"/>
          </w:tcPr>
          <w:p w14:paraId="2C4EC0F4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644D27B5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8B2903" w:rsidRPr="00783790" w14:paraId="2F0C5977" w14:textId="77777777" w:rsidTr="00A302BC">
        <w:tc>
          <w:tcPr>
            <w:tcW w:w="7479" w:type="dxa"/>
            <w:gridSpan w:val="3"/>
          </w:tcPr>
          <w:p w14:paraId="375F687F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62389080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8B2903" w:rsidRPr="00783790" w14:paraId="7B9CA056" w14:textId="77777777" w:rsidTr="00A302BC">
        <w:tc>
          <w:tcPr>
            <w:tcW w:w="7479" w:type="dxa"/>
            <w:gridSpan w:val="3"/>
          </w:tcPr>
          <w:p w14:paraId="07D0F157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301" w:type="dxa"/>
          </w:tcPr>
          <w:p w14:paraId="75C7588A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8B2903" w:rsidRPr="00783790" w14:paraId="5CCC6D17" w14:textId="77777777" w:rsidTr="00A302BC">
        <w:tc>
          <w:tcPr>
            <w:tcW w:w="9780" w:type="dxa"/>
            <w:gridSpan w:val="4"/>
          </w:tcPr>
          <w:p w14:paraId="42C00D56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8B2903" w:rsidRPr="00783790" w14:paraId="25F559AE" w14:textId="77777777" w:rsidTr="00A302BC">
        <w:tc>
          <w:tcPr>
            <w:tcW w:w="6345" w:type="dxa"/>
          </w:tcPr>
          <w:p w14:paraId="2981E4D2" w14:textId="77777777" w:rsidR="008B2903" w:rsidRPr="00783790" w:rsidRDefault="008B2903" w:rsidP="00A302BC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435" w:type="dxa"/>
            <w:gridSpan w:val="3"/>
          </w:tcPr>
          <w:p w14:paraId="7734217B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8B2903" w:rsidRPr="00783790" w14:paraId="3EEA8DC3" w14:textId="77777777" w:rsidTr="00A302BC">
        <w:tc>
          <w:tcPr>
            <w:tcW w:w="6345" w:type="dxa"/>
          </w:tcPr>
          <w:p w14:paraId="507E3490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třída E2, C1</w:t>
            </w:r>
          </w:p>
        </w:tc>
        <w:tc>
          <w:tcPr>
            <w:tcW w:w="3435" w:type="dxa"/>
            <w:gridSpan w:val="3"/>
          </w:tcPr>
          <w:p w14:paraId="14B355AD" w14:textId="77777777" w:rsidR="008B2903" w:rsidRPr="00783790" w:rsidRDefault="008B2903" w:rsidP="00A302BC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8B2903" w:rsidRPr="00783790" w14:paraId="7B0407E3" w14:textId="77777777" w:rsidTr="00A302BC">
        <w:tc>
          <w:tcPr>
            <w:tcW w:w="9780" w:type="dxa"/>
            <w:gridSpan w:val="4"/>
          </w:tcPr>
          <w:p w14:paraId="474D495B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8B2903" w:rsidRPr="00783790" w14:paraId="3F2DC50E" w14:textId="77777777" w:rsidTr="00A302BC">
        <w:tc>
          <w:tcPr>
            <w:tcW w:w="6345" w:type="dxa"/>
          </w:tcPr>
          <w:p w14:paraId="64AF9BE1" w14:textId="323BACF2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435" w:type="dxa"/>
            <w:gridSpan w:val="3"/>
          </w:tcPr>
          <w:p w14:paraId="3FFBEFDD" w14:textId="004BC0E0" w:rsidR="008B2903" w:rsidRPr="00783790" w:rsidRDefault="00AA66C5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 w:rsidR="00783790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- CO</w:t>
            </w:r>
          </w:p>
        </w:tc>
      </w:tr>
      <w:tr w:rsidR="008B2903" w:rsidRPr="00783790" w14:paraId="085827DC" w14:textId="77777777" w:rsidTr="00A302BC">
        <w:tc>
          <w:tcPr>
            <w:tcW w:w="9780" w:type="dxa"/>
            <w:gridSpan w:val="4"/>
          </w:tcPr>
          <w:p w14:paraId="59ED86C5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Odpojovač (2x)</w:t>
            </w:r>
          </w:p>
        </w:tc>
      </w:tr>
      <w:tr w:rsidR="008B2903" w:rsidRPr="00783790" w14:paraId="43515635" w14:textId="77777777" w:rsidTr="00A302BC">
        <w:tc>
          <w:tcPr>
            <w:tcW w:w="7479" w:type="dxa"/>
            <w:gridSpan w:val="3"/>
          </w:tcPr>
          <w:p w14:paraId="38FDD2CD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7C8CDEEE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</w:tr>
      <w:tr w:rsidR="008B2903" w:rsidRPr="00783790" w14:paraId="043C37D2" w14:textId="77777777" w:rsidTr="00A302BC">
        <w:tc>
          <w:tcPr>
            <w:tcW w:w="7479" w:type="dxa"/>
            <w:gridSpan w:val="3"/>
          </w:tcPr>
          <w:p w14:paraId="226511F0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1A6DE022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8B2903" w:rsidRPr="00783790" w14:paraId="0D05D730" w14:textId="77777777" w:rsidTr="00A302BC">
        <w:tc>
          <w:tcPr>
            <w:tcW w:w="7479" w:type="dxa"/>
            <w:gridSpan w:val="3"/>
          </w:tcPr>
          <w:p w14:paraId="15362100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301" w:type="dxa"/>
          </w:tcPr>
          <w:p w14:paraId="589CA8D5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8B2903" w:rsidRPr="00783790" w14:paraId="1B6BA8AA" w14:textId="77777777" w:rsidTr="00A302BC">
        <w:tc>
          <w:tcPr>
            <w:tcW w:w="6345" w:type="dxa"/>
          </w:tcPr>
          <w:p w14:paraId="341CFDD1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Klasifikace podle ČSN EN 62271-102</w:t>
            </w:r>
          </w:p>
        </w:tc>
        <w:tc>
          <w:tcPr>
            <w:tcW w:w="3435" w:type="dxa"/>
            <w:gridSpan w:val="3"/>
          </w:tcPr>
          <w:p w14:paraId="5742094D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8B2903" w:rsidRPr="00783790" w14:paraId="58016742" w14:textId="77777777" w:rsidTr="00A302BC">
        <w:tc>
          <w:tcPr>
            <w:tcW w:w="6345" w:type="dxa"/>
          </w:tcPr>
          <w:p w14:paraId="0C32457F" w14:textId="77777777" w:rsidR="008B2903" w:rsidRPr="00783790" w:rsidRDefault="008B2903" w:rsidP="00A302BC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435" w:type="dxa"/>
            <w:gridSpan w:val="3"/>
          </w:tcPr>
          <w:p w14:paraId="7FA0D467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8B2903" w:rsidRPr="00783790" w14:paraId="4C99377F" w14:textId="77777777" w:rsidTr="00A302BC">
        <w:tc>
          <w:tcPr>
            <w:tcW w:w="9780" w:type="dxa"/>
            <w:gridSpan w:val="4"/>
          </w:tcPr>
          <w:p w14:paraId="48E321EC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Uzemňovač (2x)</w:t>
            </w:r>
          </w:p>
        </w:tc>
      </w:tr>
      <w:tr w:rsidR="008B2903" w:rsidRPr="00783790" w14:paraId="40075261" w14:textId="77777777" w:rsidTr="00A302BC">
        <w:tc>
          <w:tcPr>
            <w:tcW w:w="7479" w:type="dxa"/>
            <w:gridSpan w:val="3"/>
          </w:tcPr>
          <w:p w14:paraId="2CF2D808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301" w:type="dxa"/>
          </w:tcPr>
          <w:p w14:paraId="7B567D06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8B2903" w:rsidRPr="00783790" w14:paraId="444F4AAA" w14:textId="77777777" w:rsidTr="00A302BC">
        <w:tc>
          <w:tcPr>
            <w:tcW w:w="7479" w:type="dxa"/>
            <w:gridSpan w:val="3"/>
          </w:tcPr>
          <w:p w14:paraId="73F02F2C" w14:textId="77777777" w:rsidR="008B2903" w:rsidRPr="00783790" w:rsidRDefault="008B2903" w:rsidP="00A302BC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301" w:type="dxa"/>
          </w:tcPr>
          <w:p w14:paraId="604EA651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8B2903" w:rsidRPr="00783790" w14:paraId="0C308A25" w14:textId="77777777" w:rsidTr="00A302BC">
        <w:tc>
          <w:tcPr>
            <w:tcW w:w="9780" w:type="dxa"/>
            <w:gridSpan w:val="4"/>
          </w:tcPr>
          <w:p w14:paraId="30F04269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8B2903" w:rsidRPr="00783790" w14:paraId="7F107BB4" w14:textId="77777777" w:rsidTr="00A302BC">
        <w:tc>
          <w:tcPr>
            <w:tcW w:w="7479" w:type="dxa"/>
            <w:gridSpan w:val="3"/>
          </w:tcPr>
          <w:p w14:paraId="3D30524E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ab/>
              <w:t>třída E2</w:t>
            </w:r>
          </w:p>
        </w:tc>
        <w:tc>
          <w:tcPr>
            <w:tcW w:w="2301" w:type="dxa"/>
          </w:tcPr>
          <w:p w14:paraId="01D26244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8B2903" w:rsidRPr="00783790" w14:paraId="1A2E059B" w14:textId="77777777" w:rsidTr="00A302BC">
        <w:tc>
          <w:tcPr>
            <w:tcW w:w="9780" w:type="dxa"/>
            <w:gridSpan w:val="4"/>
          </w:tcPr>
          <w:p w14:paraId="3666A0A7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Přístrojový transformátor proudu (3x)</w:t>
            </w:r>
          </w:p>
        </w:tc>
      </w:tr>
      <w:tr w:rsidR="008B2903" w:rsidRPr="00783790" w14:paraId="2CE41C01" w14:textId="77777777" w:rsidTr="00A302BC">
        <w:tc>
          <w:tcPr>
            <w:tcW w:w="7479" w:type="dxa"/>
            <w:gridSpan w:val="3"/>
          </w:tcPr>
          <w:p w14:paraId="7299C41A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301" w:type="dxa"/>
          </w:tcPr>
          <w:p w14:paraId="10050D83" w14:textId="64FCF896" w:rsidR="008B2903" w:rsidRPr="00783790" w:rsidRDefault="00783790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8B2903"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500 / 2 x 1 A </w:t>
            </w:r>
          </w:p>
        </w:tc>
      </w:tr>
      <w:tr w:rsidR="008B2903" w:rsidRPr="00783790" w14:paraId="2B140FA6" w14:textId="77777777" w:rsidTr="00A302BC">
        <w:tc>
          <w:tcPr>
            <w:tcW w:w="7479" w:type="dxa"/>
            <w:gridSpan w:val="3"/>
          </w:tcPr>
          <w:p w14:paraId="46131BCB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301" w:type="dxa"/>
          </w:tcPr>
          <w:p w14:paraId="661E14E2" w14:textId="77777777" w:rsidR="008B2903" w:rsidRPr="00783790" w:rsidRDefault="008B2903" w:rsidP="00A302BC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8B2903" w:rsidRPr="00783790" w14:paraId="216ED4A3" w14:textId="77777777" w:rsidTr="00A302BC">
        <w:tc>
          <w:tcPr>
            <w:tcW w:w="7479" w:type="dxa"/>
            <w:gridSpan w:val="3"/>
          </w:tcPr>
          <w:p w14:paraId="3BA91C36" w14:textId="77777777" w:rsidR="008B2903" w:rsidRPr="00783790" w:rsidRDefault="008B2903" w:rsidP="00A302BC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301" w:type="dxa"/>
          </w:tcPr>
          <w:p w14:paraId="61AC1357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0,5F10/5 VA</w:t>
            </w:r>
          </w:p>
        </w:tc>
      </w:tr>
      <w:tr w:rsidR="008B2903" w:rsidRPr="008B2903" w14:paraId="0000DB68" w14:textId="77777777" w:rsidTr="00A302BC">
        <w:tc>
          <w:tcPr>
            <w:tcW w:w="7479" w:type="dxa"/>
            <w:gridSpan w:val="3"/>
          </w:tcPr>
          <w:p w14:paraId="33E03780" w14:textId="77777777" w:rsidR="008B2903" w:rsidRPr="00783790" w:rsidRDefault="008B2903" w:rsidP="00A302BC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301" w:type="dxa"/>
          </w:tcPr>
          <w:p w14:paraId="3BBDEB83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5P20/5 VA</w:t>
            </w:r>
          </w:p>
        </w:tc>
      </w:tr>
      <w:tr w:rsidR="008B2903" w:rsidRPr="00783790" w14:paraId="2F68A3D3" w14:textId="77777777" w:rsidTr="00A302BC">
        <w:tc>
          <w:tcPr>
            <w:tcW w:w="9780" w:type="dxa"/>
            <w:gridSpan w:val="4"/>
          </w:tcPr>
          <w:p w14:paraId="3BEDDDF4" w14:textId="2234E034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  <w:r w:rsidR="008A7B71"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jednoho pole</w:t>
            </w:r>
          </w:p>
        </w:tc>
      </w:tr>
      <w:tr w:rsidR="008B2903" w:rsidRPr="00783790" w14:paraId="53207681" w14:textId="77777777" w:rsidTr="00A302BC">
        <w:tc>
          <w:tcPr>
            <w:tcW w:w="6771" w:type="dxa"/>
            <w:gridSpan w:val="2"/>
          </w:tcPr>
          <w:p w14:paraId="5C61902C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3009" w:type="dxa"/>
            <w:gridSpan w:val="2"/>
          </w:tcPr>
          <w:p w14:paraId="25E4BC81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8B2903" w:rsidRPr="00783790" w14:paraId="2F56B5C3" w14:textId="77777777" w:rsidTr="00A302BC">
        <w:tc>
          <w:tcPr>
            <w:tcW w:w="6771" w:type="dxa"/>
            <w:gridSpan w:val="2"/>
          </w:tcPr>
          <w:p w14:paraId="1F6F244F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Šířka pole rozváděče</w:t>
            </w:r>
          </w:p>
        </w:tc>
        <w:tc>
          <w:tcPr>
            <w:tcW w:w="3009" w:type="dxa"/>
            <w:gridSpan w:val="2"/>
          </w:tcPr>
          <w:p w14:paraId="05D09E54" w14:textId="4D6639E8" w:rsidR="008B2903" w:rsidRPr="00783790" w:rsidRDefault="008A7B71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600 mm ±20%</w:t>
            </w:r>
          </w:p>
        </w:tc>
      </w:tr>
      <w:tr w:rsidR="008B2903" w:rsidRPr="00783790" w14:paraId="70AB3B2C" w14:textId="77777777" w:rsidTr="00A302BC">
        <w:tc>
          <w:tcPr>
            <w:tcW w:w="6771" w:type="dxa"/>
            <w:gridSpan w:val="2"/>
          </w:tcPr>
          <w:p w14:paraId="2C87CAFD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3009" w:type="dxa"/>
            <w:gridSpan w:val="2"/>
          </w:tcPr>
          <w:p w14:paraId="70831AE2" w14:textId="77777777" w:rsidR="008B2903" w:rsidRPr="00783790" w:rsidRDefault="008B2903" w:rsidP="00A302BC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4A87551D" w14:textId="77777777" w:rsidR="009133FE" w:rsidRPr="00783790" w:rsidRDefault="008148FF" w:rsidP="008148FF">
      <w:pPr>
        <w:tabs>
          <w:tab w:val="left" w:pos="6521"/>
        </w:tabs>
        <w:spacing w:before="120" w:after="120" w:line="276" w:lineRule="auto"/>
        <w:rPr>
          <w:rFonts w:ascii="Arial" w:hAnsi="Arial" w:cs="Arial"/>
          <w:bCs/>
          <w:i/>
          <w:iCs/>
          <w:sz w:val="22"/>
          <w:szCs w:val="22"/>
        </w:rPr>
      </w:pPr>
      <w:r w:rsidRPr="00783790">
        <w:rPr>
          <w:rFonts w:ascii="Arial" w:hAnsi="Arial" w:cs="Arial"/>
          <w:bCs/>
          <w:i/>
          <w:iCs/>
          <w:sz w:val="22"/>
          <w:szCs w:val="22"/>
        </w:rPr>
        <w:t>Poznámka:</w:t>
      </w:r>
      <w:r w:rsidR="008A7B71" w:rsidRPr="00783790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352C62E8" w14:textId="582AABA3" w:rsidR="008B2903" w:rsidRPr="00783790" w:rsidRDefault="009133FE" w:rsidP="008148FF">
      <w:pPr>
        <w:tabs>
          <w:tab w:val="left" w:pos="6521"/>
        </w:tabs>
        <w:spacing w:before="120" w:after="120" w:line="276" w:lineRule="auto"/>
        <w:rPr>
          <w:rFonts w:ascii="Arial" w:hAnsi="Arial" w:cs="Arial"/>
          <w:bCs/>
          <w:i/>
          <w:iCs/>
          <w:sz w:val="22"/>
          <w:szCs w:val="22"/>
        </w:rPr>
      </w:pPr>
      <w:r w:rsidRPr="00783790">
        <w:rPr>
          <w:rFonts w:ascii="Arial" w:hAnsi="Arial" w:cs="Arial"/>
          <w:bCs/>
          <w:i/>
          <w:iCs/>
          <w:sz w:val="22"/>
          <w:szCs w:val="22"/>
        </w:rPr>
        <w:t>S</w:t>
      </w:r>
      <w:r w:rsidR="008A7B71" w:rsidRPr="00783790">
        <w:rPr>
          <w:rFonts w:ascii="Arial" w:hAnsi="Arial" w:cs="Arial"/>
          <w:bCs/>
          <w:i/>
          <w:iCs/>
          <w:sz w:val="22"/>
          <w:szCs w:val="22"/>
        </w:rPr>
        <w:t>estava p</w:t>
      </w:r>
      <w:r w:rsidR="008A7B71" w:rsidRPr="00783790">
        <w:rPr>
          <w:rFonts w:ascii="Arial" w:hAnsi="Arial" w:cs="Arial"/>
          <w:bCs/>
          <w:i/>
          <w:iCs/>
          <w:noProof/>
          <w:sz w:val="22"/>
          <w:szCs w:val="22"/>
        </w:rPr>
        <w:t>odélného dělení s přechodem do kabelu</w:t>
      </w:r>
      <w:r w:rsidR="008A7B71" w:rsidRPr="00783790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148FF" w:rsidRPr="00783790">
        <w:rPr>
          <w:rFonts w:ascii="Arial" w:hAnsi="Arial" w:cs="Arial"/>
          <w:bCs/>
          <w:i/>
          <w:iCs/>
          <w:sz w:val="22"/>
          <w:szCs w:val="22"/>
        </w:rPr>
        <w:t>bude složena ze 4 polí.</w:t>
      </w:r>
    </w:p>
    <w:p w14:paraId="6381D461" w14:textId="5DEC724E" w:rsidR="008148FF" w:rsidRPr="009133FE" w:rsidRDefault="008148FF" w:rsidP="008148FF">
      <w:pPr>
        <w:tabs>
          <w:tab w:val="left" w:pos="6521"/>
        </w:tabs>
        <w:spacing w:before="120" w:after="120" w:line="276" w:lineRule="auto"/>
        <w:rPr>
          <w:rFonts w:ascii="Arial" w:hAnsi="Arial" w:cs="Arial"/>
          <w:bCs/>
          <w:i/>
          <w:iCs/>
          <w:sz w:val="22"/>
          <w:szCs w:val="22"/>
        </w:rPr>
      </w:pPr>
      <w:r w:rsidRPr="00783790">
        <w:rPr>
          <w:rFonts w:ascii="Arial" w:hAnsi="Arial" w:cs="Arial"/>
          <w:bCs/>
          <w:i/>
          <w:iCs/>
          <w:sz w:val="22"/>
          <w:szCs w:val="22"/>
        </w:rPr>
        <w:t>Dvě pole v první části sekce obsahují odpojovač s uzemňovačem, vypínač a PTP. Dvě pole v druhé části sekce obsahují odpojovač s uzemňovačem.</w:t>
      </w:r>
    </w:p>
    <w:p w14:paraId="15425043" w14:textId="77777777" w:rsidR="008B2903" w:rsidRDefault="008B2903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30A4B773" w14:textId="1BB21E07" w:rsidR="007C1D8E" w:rsidRPr="00935598" w:rsidRDefault="005617AC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 xml:space="preserve">Sestava </w:t>
      </w:r>
      <w:r w:rsidR="007C1D8E">
        <w:rPr>
          <w:rFonts w:ascii="Arial" w:hAnsi="Arial" w:cs="Arial"/>
          <w:b/>
          <w:noProof/>
          <w:sz w:val="22"/>
          <w:szCs w:val="22"/>
        </w:rPr>
        <w:t>příčný spínač přípojnic</w:t>
      </w:r>
    </w:p>
    <w:p w14:paraId="6E3D527C" w14:textId="10B0C78E" w:rsidR="00E935C1" w:rsidRPr="00E935C1" w:rsidRDefault="00E935C1" w:rsidP="00E935C1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3"/>
        <w:gridCol w:w="2267"/>
      </w:tblGrid>
      <w:tr w:rsidR="007C1D8E" w14:paraId="30A4B777" w14:textId="77777777" w:rsidTr="00E935C1">
        <w:tc>
          <w:tcPr>
            <w:tcW w:w="7363" w:type="dxa"/>
          </w:tcPr>
          <w:p w14:paraId="30A4B775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267" w:type="dxa"/>
          </w:tcPr>
          <w:p w14:paraId="30A4B776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77A" w14:textId="77777777" w:rsidTr="00E935C1">
        <w:tc>
          <w:tcPr>
            <w:tcW w:w="7363" w:type="dxa"/>
          </w:tcPr>
          <w:p w14:paraId="30A4B778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267" w:type="dxa"/>
          </w:tcPr>
          <w:p w14:paraId="30A4B779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77B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8"/>
        <w:gridCol w:w="1094"/>
        <w:gridCol w:w="2258"/>
      </w:tblGrid>
      <w:tr w:rsidR="007C1D8E" w14:paraId="30A4B77D" w14:textId="77777777" w:rsidTr="00F944C6">
        <w:tc>
          <w:tcPr>
            <w:tcW w:w="9630" w:type="dxa"/>
            <w:gridSpan w:val="3"/>
          </w:tcPr>
          <w:p w14:paraId="30A4B77C" w14:textId="77777777" w:rsidR="007C1D8E" w:rsidRPr="000D552B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(1x)</w:t>
            </w:r>
          </w:p>
        </w:tc>
      </w:tr>
      <w:tr w:rsidR="007C1D8E" w14:paraId="30A4B780" w14:textId="77777777" w:rsidTr="00F944C6">
        <w:tc>
          <w:tcPr>
            <w:tcW w:w="7372" w:type="dxa"/>
            <w:gridSpan w:val="2"/>
          </w:tcPr>
          <w:p w14:paraId="30A4B77E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8" w:type="dxa"/>
          </w:tcPr>
          <w:p w14:paraId="30A4B77F" w14:textId="18838F97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783" w14:textId="77777777" w:rsidTr="00F944C6">
        <w:tc>
          <w:tcPr>
            <w:tcW w:w="7372" w:type="dxa"/>
            <w:gridSpan w:val="2"/>
          </w:tcPr>
          <w:p w14:paraId="30A4B78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782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86" w14:textId="77777777" w:rsidTr="00F944C6">
        <w:tc>
          <w:tcPr>
            <w:tcW w:w="7372" w:type="dxa"/>
            <w:gridSpan w:val="2"/>
          </w:tcPr>
          <w:p w14:paraId="30A4B78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8" w:type="dxa"/>
          </w:tcPr>
          <w:p w14:paraId="30A4B78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89" w14:textId="77777777" w:rsidTr="00F944C6">
        <w:tc>
          <w:tcPr>
            <w:tcW w:w="7372" w:type="dxa"/>
            <w:gridSpan w:val="2"/>
          </w:tcPr>
          <w:p w14:paraId="30A4B78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8" w:type="dxa"/>
          </w:tcPr>
          <w:p w14:paraId="30A4B78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8C" w14:textId="77777777" w:rsidTr="00F944C6">
        <w:tc>
          <w:tcPr>
            <w:tcW w:w="7372" w:type="dxa"/>
            <w:gridSpan w:val="2"/>
          </w:tcPr>
          <w:p w14:paraId="30A4B78A" w14:textId="77777777" w:rsidR="007C1D8E" w:rsidRPr="009E1D7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19464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94645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2258" w:type="dxa"/>
          </w:tcPr>
          <w:p w14:paraId="30A4B78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8E" w14:textId="77777777" w:rsidTr="00F944C6">
        <w:tc>
          <w:tcPr>
            <w:tcW w:w="9630" w:type="dxa"/>
            <w:gridSpan w:val="3"/>
          </w:tcPr>
          <w:p w14:paraId="30A4B78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62271-100 ed.2</w:t>
            </w:r>
          </w:p>
        </w:tc>
      </w:tr>
      <w:tr w:rsidR="007C1D8E" w14:paraId="30A4B791" w14:textId="77777777" w:rsidTr="00F944C6">
        <w:tc>
          <w:tcPr>
            <w:tcW w:w="6278" w:type="dxa"/>
          </w:tcPr>
          <w:p w14:paraId="30A4B78F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M2</w:t>
            </w:r>
          </w:p>
        </w:tc>
        <w:tc>
          <w:tcPr>
            <w:tcW w:w="3352" w:type="dxa"/>
            <w:gridSpan w:val="2"/>
          </w:tcPr>
          <w:p w14:paraId="30A4B790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10 000</w:t>
            </w:r>
          </w:p>
        </w:tc>
      </w:tr>
      <w:tr w:rsidR="007C1D8E" w14:paraId="30A4B794" w14:textId="77777777" w:rsidTr="00F944C6">
        <w:tc>
          <w:tcPr>
            <w:tcW w:w="6278" w:type="dxa"/>
          </w:tcPr>
          <w:p w14:paraId="30A4B792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 C1</w:t>
            </w:r>
          </w:p>
        </w:tc>
        <w:tc>
          <w:tcPr>
            <w:tcW w:w="3352" w:type="dxa"/>
            <w:gridSpan w:val="2"/>
          </w:tcPr>
          <w:p w14:paraId="30A4B793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96" w14:textId="77777777" w:rsidTr="00F944C6">
        <w:tc>
          <w:tcPr>
            <w:tcW w:w="9630" w:type="dxa"/>
            <w:gridSpan w:val="3"/>
          </w:tcPr>
          <w:p w14:paraId="30A4B79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 ed.2</w:t>
            </w:r>
          </w:p>
        </w:tc>
      </w:tr>
      <w:tr w:rsidR="007C1D8E" w14:paraId="30A4B799" w14:textId="77777777" w:rsidTr="00F944C6">
        <w:tc>
          <w:tcPr>
            <w:tcW w:w="6278" w:type="dxa"/>
          </w:tcPr>
          <w:p w14:paraId="30A4B797" w14:textId="274982CC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352" w:type="dxa"/>
            <w:gridSpan w:val="2"/>
          </w:tcPr>
          <w:p w14:paraId="30A4B798" w14:textId="50311018" w:rsidR="007C1D8E" w:rsidRDefault="00AA66C5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</w:t>
            </w:r>
            <w:r w:rsid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 s</w:t>
            </w:r>
            <w:r w:rsidR="00783790"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83790">
              <w:rPr>
                <w:rFonts w:ascii="Arial" w:hAnsi="Arial" w:cs="Arial"/>
                <w:noProof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CO</w:t>
            </w:r>
          </w:p>
        </w:tc>
      </w:tr>
      <w:tr w:rsidR="007C1D8E" w14:paraId="30A4B7A0" w14:textId="77777777" w:rsidTr="00F944C6">
        <w:tc>
          <w:tcPr>
            <w:tcW w:w="9630" w:type="dxa"/>
            <w:gridSpan w:val="3"/>
          </w:tcPr>
          <w:p w14:paraId="30A4B79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ojova</w:t>
            </w:r>
            <w:r w:rsidRPr="000D552B">
              <w:rPr>
                <w:rFonts w:ascii="Arial" w:hAnsi="Arial" w:cs="Arial"/>
                <w:b/>
                <w:noProof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(2x)</w:t>
            </w:r>
          </w:p>
        </w:tc>
      </w:tr>
      <w:tr w:rsidR="007C1D8E" w14:paraId="30A4B7A3" w14:textId="77777777" w:rsidTr="00F944C6">
        <w:tc>
          <w:tcPr>
            <w:tcW w:w="7372" w:type="dxa"/>
            <w:gridSpan w:val="2"/>
          </w:tcPr>
          <w:p w14:paraId="30A4B7A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258" w:type="dxa"/>
          </w:tcPr>
          <w:p w14:paraId="30A4B7A2" w14:textId="0A285E90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7A6" w14:textId="77777777" w:rsidTr="00F944C6">
        <w:tc>
          <w:tcPr>
            <w:tcW w:w="7372" w:type="dxa"/>
            <w:gridSpan w:val="2"/>
          </w:tcPr>
          <w:p w14:paraId="30A4B7A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7A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</w:tr>
      <w:tr w:rsidR="007C1D8E" w14:paraId="30A4B7A9" w14:textId="77777777" w:rsidTr="00F944C6">
        <w:tc>
          <w:tcPr>
            <w:tcW w:w="7372" w:type="dxa"/>
            <w:gridSpan w:val="2"/>
          </w:tcPr>
          <w:p w14:paraId="30A4B7A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Ip</w:t>
            </w:r>
          </w:p>
        </w:tc>
        <w:tc>
          <w:tcPr>
            <w:tcW w:w="2258" w:type="dxa"/>
          </w:tcPr>
          <w:p w14:paraId="30A4B7A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</w:tr>
      <w:tr w:rsidR="007C1D8E" w14:paraId="30A4B7AC" w14:textId="77777777" w:rsidTr="00F944C6">
        <w:tc>
          <w:tcPr>
            <w:tcW w:w="6278" w:type="dxa"/>
          </w:tcPr>
          <w:p w14:paraId="30A4B7AA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podle ČSN EN 62271-103</w:t>
            </w:r>
          </w:p>
        </w:tc>
        <w:tc>
          <w:tcPr>
            <w:tcW w:w="3352" w:type="dxa"/>
            <w:gridSpan w:val="2"/>
          </w:tcPr>
          <w:p w14:paraId="30A4B7AB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AF" w14:textId="77777777" w:rsidTr="00F944C6">
        <w:tc>
          <w:tcPr>
            <w:tcW w:w="6278" w:type="dxa"/>
          </w:tcPr>
          <w:p w14:paraId="30A4B7AD" w14:textId="77777777" w:rsidR="007C1D8E" w:rsidRDefault="007C1D8E" w:rsidP="00B52503">
            <w:pPr>
              <w:tabs>
                <w:tab w:val="left" w:pos="4678"/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mechanické trvanlivosti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třída M1</w:t>
            </w:r>
          </w:p>
        </w:tc>
        <w:tc>
          <w:tcPr>
            <w:tcW w:w="3352" w:type="dxa"/>
            <w:gridSpan w:val="2"/>
          </w:tcPr>
          <w:p w14:paraId="30A4B7A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cyklů: 2000</w:t>
            </w:r>
          </w:p>
        </w:tc>
      </w:tr>
      <w:tr w:rsidR="007C1D8E" w14:paraId="30A4B7B3" w14:textId="77777777" w:rsidTr="00F944C6">
        <w:tc>
          <w:tcPr>
            <w:tcW w:w="6278" w:type="dxa"/>
          </w:tcPr>
          <w:p w14:paraId="30A4B7B0" w14:textId="77777777" w:rsidR="007C1D8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 xml:space="preserve">třída </w:t>
            </w:r>
            <w:r w:rsidRPr="000C34C4">
              <w:rPr>
                <w:rFonts w:ascii="Arial" w:hAnsi="Arial" w:cs="Arial"/>
                <w:noProof/>
                <w:sz w:val="22"/>
                <w:szCs w:val="22"/>
              </w:rPr>
              <w:t>E3</w:t>
            </w:r>
          </w:p>
        </w:tc>
        <w:tc>
          <w:tcPr>
            <w:tcW w:w="3352" w:type="dxa"/>
            <w:gridSpan w:val="2"/>
          </w:tcPr>
          <w:p w14:paraId="30A4B7B1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 při Ir: 100</w:t>
            </w:r>
          </w:p>
          <w:p w14:paraId="30A4B7B2" w14:textId="77777777" w:rsidR="007C1D8E" w:rsidRDefault="007C1D8E" w:rsidP="00B52503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7B5" w14:textId="77777777" w:rsidTr="00F944C6">
        <w:tc>
          <w:tcPr>
            <w:tcW w:w="9630" w:type="dxa"/>
            <w:gridSpan w:val="3"/>
          </w:tcPr>
          <w:p w14:paraId="30A4B7B4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67DB">
              <w:rPr>
                <w:rFonts w:ascii="Arial" w:hAnsi="Arial" w:cs="Arial"/>
                <w:b/>
                <w:noProof/>
                <w:sz w:val="22"/>
                <w:szCs w:val="22"/>
              </w:rPr>
              <w:t>Uzemňovač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(2x)</w:t>
            </w:r>
          </w:p>
        </w:tc>
      </w:tr>
      <w:tr w:rsidR="007C1D8E" w14:paraId="30A4B7B8" w14:textId="77777777" w:rsidTr="00F944C6">
        <w:tc>
          <w:tcPr>
            <w:tcW w:w="7372" w:type="dxa"/>
            <w:gridSpan w:val="2"/>
          </w:tcPr>
          <w:p w14:paraId="30A4B7B6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>menovitý krátk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Ik</w:t>
            </w:r>
          </w:p>
        </w:tc>
        <w:tc>
          <w:tcPr>
            <w:tcW w:w="2258" w:type="dxa"/>
          </w:tcPr>
          <w:p w14:paraId="30A4B7B7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 kA</w:t>
            </w:r>
          </w:p>
        </w:tc>
      </w:tr>
      <w:tr w:rsidR="007C1D8E" w14:paraId="30A4B7BB" w14:textId="77777777" w:rsidTr="00F944C6">
        <w:tc>
          <w:tcPr>
            <w:tcW w:w="7372" w:type="dxa"/>
            <w:gridSpan w:val="2"/>
          </w:tcPr>
          <w:p w14:paraId="30A4B7B9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menovitý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zkratový zapínací</w:t>
            </w:r>
            <w:r w:rsidRPr="00307A59">
              <w:rPr>
                <w:rFonts w:ascii="Arial" w:hAnsi="Arial" w:cs="Arial"/>
                <w:noProof/>
                <w:sz w:val="22"/>
                <w:szCs w:val="22"/>
              </w:rPr>
              <w:t xml:space="preserve">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Ima</w:t>
            </w:r>
          </w:p>
        </w:tc>
        <w:tc>
          <w:tcPr>
            <w:tcW w:w="2258" w:type="dxa"/>
          </w:tcPr>
          <w:p w14:paraId="30A4B7BA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kA</w:t>
            </w:r>
          </w:p>
        </w:tc>
      </w:tr>
      <w:tr w:rsidR="007C1D8E" w14:paraId="30A4B7BD" w14:textId="77777777" w:rsidTr="00F944C6">
        <w:tc>
          <w:tcPr>
            <w:tcW w:w="9630" w:type="dxa"/>
            <w:gridSpan w:val="3"/>
          </w:tcPr>
          <w:p w14:paraId="30A4B7BC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Klasifikace pro uzemňovač podle ČSN EN 62271-102</w:t>
            </w:r>
          </w:p>
        </w:tc>
      </w:tr>
      <w:tr w:rsidR="007C1D8E" w14:paraId="30A4B7C0" w14:textId="77777777" w:rsidTr="00F944C6">
        <w:tc>
          <w:tcPr>
            <w:tcW w:w="7372" w:type="dxa"/>
            <w:gridSpan w:val="2"/>
          </w:tcPr>
          <w:p w14:paraId="30A4B7BE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 xml:space="preserve">Třída elektrické trvanlivosti  </w:t>
            </w:r>
            <w:r w:rsidRPr="00B74E26">
              <w:rPr>
                <w:rFonts w:ascii="Arial" w:hAnsi="Arial" w:cs="Arial"/>
                <w:noProof/>
                <w:sz w:val="22"/>
                <w:szCs w:val="22"/>
              </w:rPr>
              <w:tab/>
              <w:t>třída 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258" w:type="dxa"/>
          </w:tcPr>
          <w:p w14:paraId="30A4B7BF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74E26">
              <w:rPr>
                <w:rFonts w:ascii="Arial" w:hAnsi="Arial" w:cs="Arial"/>
                <w:noProof/>
                <w:sz w:val="22"/>
                <w:szCs w:val="22"/>
              </w:rPr>
              <w:t>Počet spínacích cyklů při Ima: 5</w:t>
            </w:r>
          </w:p>
        </w:tc>
      </w:tr>
      <w:tr w:rsidR="007C1D8E" w14:paraId="30A4B7C2" w14:textId="77777777" w:rsidTr="00F944C6">
        <w:tc>
          <w:tcPr>
            <w:tcW w:w="9630" w:type="dxa"/>
            <w:gridSpan w:val="3"/>
          </w:tcPr>
          <w:p w14:paraId="30A4B7C1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0C36">
              <w:rPr>
                <w:rFonts w:ascii="Arial" w:hAnsi="Arial" w:cs="Arial"/>
                <w:b/>
                <w:noProof/>
                <w:sz w:val="22"/>
                <w:szCs w:val="22"/>
              </w:rPr>
              <w:t>Přístrojový transformátor proudu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(3x)</w:t>
            </w:r>
          </w:p>
        </w:tc>
      </w:tr>
      <w:tr w:rsidR="007C1D8E" w14:paraId="30A4B7C5" w14:textId="77777777" w:rsidTr="00F944C6">
        <w:tc>
          <w:tcPr>
            <w:tcW w:w="7372" w:type="dxa"/>
            <w:gridSpan w:val="2"/>
          </w:tcPr>
          <w:p w14:paraId="30A4B7C3" w14:textId="77777777" w:rsidR="007C1D8E" w:rsidRPr="00F338CA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338CA">
              <w:rPr>
                <w:rFonts w:ascii="Arial" w:hAnsi="Arial" w:cs="Arial"/>
                <w:noProof/>
                <w:sz w:val="22"/>
                <w:szCs w:val="22"/>
              </w:rPr>
              <w:t>Proudový rozsah</w:t>
            </w:r>
          </w:p>
        </w:tc>
        <w:tc>
          <w:tcPr>
            <w:tcW w:w="2258" w:type="dxa"/>
          </w:tcPr>
          <w:p w14:paraId="30A4B7C4" w14:textId="05435332" w:rsidR="007C1D8E" w:rsidRPr="00783790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1500 / 2 x 1 A</w:t>
            </w:r>
          </w:p>
        </w:tc>
      </w:tr>
      <w:tr w:rsidR="007C1D8E" w14:paraId="30A4B7C8" w14:textId="77777777" w:rsidTr="00F944C6">
        <w:tc>
          <w:tcPr>
            <w:tcW w:w="7372" w:type="dxa"/>
            <w:gridSpan w:val="2"/>
          </w:tcPr>
          <w:p w14:paraId="30A4B7C6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258" w:type="dxa"/>
          </w:tcPr>
          <w:p w14:paraId="30A4B7C7" w14:textId="77777777" w:rsidR="007C1D8E" w:rsidRPr="00783790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CB" w14:textId="77777777" w:rsidTr="00F944C6">
        <w:tc>
          <w:tcPr>
            <w:tcW w:w="7372" w:type="dxa"/>
            <w:gridSpan w:val="2"/>
          </w:tcPr>
          <w:p w14:paraId="30A4B7C9" w14:textId="77777777" w:rsidR="007C1D8E" w:rsidRPr="00A702FE" w:rsidRDefault="007C1D8E" w:rsidP="00B52503">
            <w:pPr>
              <w:pStyle w:val="Odstavecseseznamem"/>
              <w:numPr>
                <w:ilvl w:val="3"/>
                <w:numId w:val="9"/>
              </w:numPr>
              <w:tabs>
                <w:tab w:val="left" w:pos="4678"/>
              </w:tabs>
              <w:spacing w:before="60" w:line="276" w:lineRule="auto"/>
              <w:ind w:left="709" w:hanging="42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258" w:type="dxa"/>
          </w:tcPr>
          <w:p w14:paraId="30A4B7CA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0,5FS10/5 VA</w:t>
            </w:r>
          </w:p>
        </w:tc>
      </w:tr>
      <w:tr w:rsidR="007C1D8E" w14:paraId="30A4B7CE" w14:textId="77777777" w:rsidTr="00F944C6">
        <w:tc>
          <w:tcPr>
            <w:tcW w:w="7372" w:type="dxa"/>
            <w:gridSpan w:val="2"/>
          </w:tcPr>
          <w:p w14:paraId="30A4B7CC" w14:textId="77777777" w:rsidR="007C1D8E" w:rsidRPr="00A702FE" w:rsidRDefault="007C1D8E" w:rsidP="00B52503">
            <w:pPr>
              <w:pStyle w:val="Odstavecseseznamem"/>
              <w:numPr>
                <w:ilvl w:val="3"/>
                <w:numId w:val="9"/>
              </w:numPr>
              <w:tabs>
                <w:tab w:val="left" w:pos="4678"/>
              </w:tabs>
              <w:spacing w:before="60" w:line="276" w:lineRule="auto"/>
              <w:ind w:left="709" w:hanging="42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</w:p>
        </w:tc>
        <w:tc>
          <w:tcPr>
            <w:tcW w:w="2258" w:type="dxa"/>
          </w:tcPr>
          <w:p w14:paraId="30A4B7CD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5P20/5 VA</w:t>
            </w:r>
          </w:p>
        </w:tc>
      </w:tr>
      <w:tr w:rsidR="00133184" w:rsidRPr="00133184" w14:paraId="30A4B7D0" w14:textId="77777777" w:rsidTr="00F944C6">
        <w:tc>
          <w:tcPr>
            <w:tcW w:w="9630" w:type="dxa"/>
            <w:gridSpan w:val="3"/>
          </w:tcPr>
          <w:p w14:paraId="30A4B7CF" w14:textId="411A56C3" w:rsidR="00133184" w:rsidRPr="00133184" w:rsidRDefault="008148FF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Rozměry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celkové sestavy pro dva systémy</w:t>
            </w:r>
          </w:p>
        </w:tc>
      </w:tr>
      <w:tr w:rsidR="00133184" w:rsidRPr="00A702FE" w14:paraId="30A4B7D3" w14:textId="77777777" w:rsidTr="00F944C6">
        <w:tc>
          <w:tcPr>
            <w:tcW w:w="7372" w:type="dxa"/>
            <w:gridSpan w:val="2"/>
          </w:tcPr>
          <w:p w14:paraId="30A4B7D1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258" w:type="dxa"/>
          </w:tcPr>
          <w:p w14:paraId="30A4B7D2" w14:textId="77777777" w:rsidR="00133184" w:rsidRPr="008148FF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148FF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133184" w:rsidRPr="00A702FE" w14:paraId="30A4B7D6" w14:textId="77777777" w:rsidTr="00F944C6">
        <w:tc>
          <w:tcPr>
            <w:tcW w:w="7372" w:type="dxa"/>
            <w:gridSpan w:val="2"/>
          </w:tcPr>
          <w:p w14:paraId="30A4B7D4" w14:textId="634CA965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 xml:space="preserve">Šířka </w:t>
            </w:r>
            <w:r w:rsidR="008148FF">
              <w:rPr>
                <w:rFonts w:ascii="Arial" w:hAnsi="Arial" w:cs="Arial"/>
                <w:noProof/>
                <w:sz w:val="22"/>
                <w:szCs w:val="22"/>
              </w:rPr>
              <w:t>sestavy</w:t>
            </w:r>
            <w:r w:rsidRPr="00133184">
              <w:rPr>
                <w:rFonts w:ascii="Arial" w:hAnsi="Arial" w:cs="Arial"/>
                <w:noProof/>
                <w:sz w:val="22"/>
                <w:szCs w:val="22"/>
              </w:rPr>
              <w:t xml:space="preserve"> rozváděče</w:t>
            </w:r>
          </w:p>
        </w:tc>
        <w:tc>
          <w:tcPr>
            <w:tcW w:w="2258" w:type="dxa"/>
          </w:tcPr>
          <w:p w14:paraId="30A4B7D5" w14:textId="449F1571" w:rsidR="00133184" w:rsidRPr="008148FF" w:rsidRDefault="00272EA4" w:rsidP="00272EA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148FF">
              <w:rPr>
                <w:rFonts w:ascii="Arial" w:hAnsi="Arial" w:cs="Arial"/>
                <w:noProof/>
                <w:sz w:val="22"/>
                <w:szCs w:val="22"/>
              </w:rPr>
              <w:t>max. 1 200 mm</w:t>
            </w:r>
          </w:p>
        </w:tc>
      </w:tr>
      <w:tr w:rsidR="00133184" w:rsidRPr="00A702FE" w14:paraId="30A4B7D9" w14:textId="77777777" w:rsidTr="00F944C6">
        <w:tc>
          <w:tcPr>
            <w:tcW w:w="7372" w:type="dxa"/>
            <w:gridSpan w:val="2"/>
          </w:tcPr>
          <w:p w14:paraId="30A4B7D7" w14:textId="77777777" w:rsidR="00133184" w:rsidRPr="00133184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258" w:type="dxa"/>
          </w:tcPr>
          <w:p w14:paraId="30A4B7D8" w14:textId="77777777" w:rsidR="00133184" w:rsidRPr="008148FF" w:rsidRDefault="00133184" w:rsidP="00133184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148FF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7DA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7DB" w14:textId="77777777" w:rsidR="007C1D8E" w:rsidRDefault="007C1D8E" w:rsidP="00B52503">
      <w:pPr>
        <w:spacing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br w:type="page"/>
      </w:r>
    </w:p>
    <w:p w14:paraId="30A4B7DC" w14:textId="77777777" w:rsidR="007C1D8E" w:rsidRPr="00935598" w:rsidRDefault="007C1D8E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Pole měření</w:t>
      </w:r>
    </w:p>
    <w:p w14:paraId="30A4B7DD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85"/>
        <w:gridCol w:w="2245"/>
      </w:tblGrid>
      <w:tr w:rsidR="007C1D8E" w14:paraId="30A4B7E0" w14:textId="77777777" w:rsidTr="00DD6586">
        <w:tc>
          <w:tcPr>
            <w:tcW w:w="7479" w:type="dxa"/>
          </w:tcPr>
          <w:p w14:paraId="30A4B7DE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7DF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7E3" w14:textId="77777777" w:rsidTr="00DD6586">
        <w:tc>
          <w:tcPr>
            <w:tcW w:w="7479" w:type="dxa"/>
          </w:tcPr>
          <w:p w14:paraId="30A4B7E1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7E2" w14:textId="49C07176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7E6" w14:textId="77777777" w:rsidTr="00DD6586">
        <w:tc>
          <w:tcPr>
            <w:tcW w:w="7479" w:type="dxa"/>
          </w:tcPr>
          <w:p w14:paraId="30A4B7E4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7E5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30A4B7E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37"/>
        <w:gridCol w:w="137"/>
        <w:gridCol w:w="2256"/>
      </w:tblGrid>
      <w:tr w:rsidR="007C1D8E" w14:paraId="30A4B7E9" w14:textId="77777777" w:rsidTr="00DD6586">
        <w:tc>
          <w:tcPr>
            <w:tcW w:w="9780" w:type="dxa"/>
            <w:gridSpan w:val="3"/>
          </w:tcPr>
          <w:p w14:paraId="30A4B7E8" w14:textId="77777777" w:rsidR="007C1D8E" w:rsidRPr="00B74E26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0C3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Přístrojový transformátor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napětí (3x)</w:t>
            </w:r>
          </w:p>
        </w:tc>
      </w:tr>
      <w:tr w:rsidR="007C1D8E" w14:paraId="30A4B7EC" w14:textId="77777777" w:rsidTr="00DD6586">
        <w:tc>
          <w:tcPr>
            <w:tcW w:w="7338" w:type="dxa"/>
          </w:tcPr>
          <w:p w14:paraId="30A4B7EA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Napěťový rozsah</w:t>
            </w:r>
          </w:p>
        </w:tc>
        <w:tc>
          <w:tcPr>
            <w:tcW w:w="2442" w:type="dxa"/>
            <w:gridSpan w:val="2"/>
          </w:tcPr>
          <w:p w14:paraId="30A4B7EB" w14:textId="77777777" w:rsidR="007C1D8E" w:rsidRPr="00F338CA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338CA">
              <w:rPr>
                <w:sz w:val="22"/>
                <w:szCs w:val="22"/>
              </w:rPr>
              <w:t>22/</w:t>
            </w:r>
            <w:r w:rsidRPr="00F338CA">
              <w:rPr>
                <w:rFonts w:ascii="Symbol" w:hAnsi="Symbol"/>
                <w:sz w:val="22"/>
                <w:szCs w:val="22"/>
              </w:rPr>
              <w:t></w:t>
            </w:r>
            <w:r w:rsidRPr="00F338CA">
              <w:rPr>
                <w:sz w:val="22"/>
                <w:szCs w:val="22"/>
              </w:rPr>
              <w:t>3 / 0,1/</w:t>
            </w:r>
            <w:r w:rsidRPr="00F338CA">
              <w:rPr>
                <w:rFonts w:ascii="Symbol" w:hAnsi="Symbol"/>
                <w:sz w:val="22"/>
                <w:szCs w:val="22"/>
              </w:rPr>
              <w:t></w:t>
            </w:r>
            <w:r w:rsidRPr="00F338CA">
              <w:rPr>
                <w:sz w:val="22"/>
                <w:szCs w:val="22"/>
              </w:rPr>
              <w:t xml:space="preserve">3 / 0,1/3 </w:t>
            </w:r>
            <w:proofErr w:type="spellStart"/>
            <w:r w:rsidRPr="00F338CA">
              <w:rPr>
                <w:sz w:val="22"/>
                <w:szCs w:val="22"/>
              </w:rPr>
              <w:t>kV</w:t>
            </w:r>
            <w:proofErr w:type="spellEnd"/>
          </w:p>
        </w:tc>
      </w:tr>
      <w:tr w:rsidR="007C1D8E" w14:paraId="30A4B7EF" w14:textId="77777777" w:rsidTr="00DD6586">
        <w:tc>
          <w:tcPr>
            <w:tcW w:w="7338" w:type="dxa"/>
          </w:tcPr>
          <w:p w14:paraId="30A4B7ED" w14:textId="77777777" w:rsidR="007C1D8E" w:rsidRPr="00B74E26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2442" w:type="dxa"/>
            <w:gridSpan w:val="2"/>
          </w:tcPr>
          <w:p w14:paraId="30A4B7EE" w14:textId="77777777" w:rsidR="007C1D8E" w:rsidRPr="00A702FE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C1D8E" w14:paraId="30A4B7F2" w14:textId="77777777" w:rsidTr="00DD6586">
        <w:tc>
          <w:tcPr>
            <w:tcW w:w="7338" w:type="dxa"/>
          </w:tcPr>
          <w:p w14:paraId="30A4B7F0" w14:textId="77777777" w:rsidR="007C1D8E" w:rsidRPr="00783790" w:rsidRDefault="007C1D8E" w:rsidP="00B52503">
            <w:pPr>
              <w:pStyle w:val="Odstavecseseznamem"/>
              <w:numPr>
                <w:ilvl w:val="0"/>
                <w:numId w:val="11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 Tp/Pn</w:t>
            </w:r>
          </w:p>
        </w:tc>
        <w:tc>
          <w:tcPr>
            <w:tcW w:w="2442" w:type="dxa"/>
            <w:gridSpan w:val="2"/>
          </w:tcPr>
          <w:p w14:paraId="30A4B7F1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0,5/30 VA</w:t>
            </w:r>
          </w:p>
        </w:tc>
      </w:tr>
      <w:tr w:rsidR="007C1D8E" w14:paraId="30A4B7F5" w14:textId="77777777" w:rsidTr="00DD6586">
        <w:tc>
          <w:tcPr>
            <w:tcW w:w="7338" w:type="dxa"/>
          </w:tcPr>
          <w:p w14:paraId="30A4B7F3" w14:textId="77777777" w:rsidR="007C1D8E" w:rsidRPr="00783790" w:rsidRDefault="007C1D8E" w:rsidP="00B52503">
            <w:pPr>
              <w:pStyle w:val="Odstavecseseznamem"/>
              <w:numPr>
                <w:ilvl w:val="0"/>
                <w:numId w:val="11"/>
              </w:num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2442" w:type="dxa"/>
            <w:gridSpan w:val="2"/>
          </w:tcPr>
          <w:p w14:paraId="30A4B7F4" w14:textId="77777777" w:rsidR="007C1D8E" w:rsidRPr="00783790" w:rsidRDefault="007C1D8E" w:rsidP="00B52503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3P/30 VA</w:t>
            </w:r>
          </w:p>
        </w:tc>
      </w:tr>
      <w:tr w:rsidR="00272EA4" w:rsidRPr="00133184" w14:paraId="30A4B7F7" w14:textId="77777777" w:rsidTr="00EA2740">
        <w:tc>
          <w:tcPr>
            <w:tcW w:w="9780" w:type="dxa"/>
            <w:gridSpan w:val="3"/>
          </w:tcPr>
          <w:p w14:paraId="30A4B7F6" w14:textId="77777777" w:rsidR="00272EA4" w:rsidRPr="00783790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</w:p>
        </w:tc>
      </w:tr>
      <w:tr w:rsidR="00272EA4" w:rsidRPr="00A702FE" w14:paraId="30A4B7FA" w14:textId="77777777" w:rsidTr="00EA2740">
        <w:tc>
          <w:tcPr>
            <w:tcW w:w="7479" w:type="dxa"/>
            <w:gridSpan w:val="2"/>
          </w:tcPr>
          <w:p w14:paraId="30A4B7F8" w14:textId="77777777" w:rsidR="00272EA4" w:rsidRPr="00783790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301" w:type="dxa"/>
          </w:tcPr>
          <w:p w14:paraId="30A4B7F9" w14:textId="77777777" w:rsidR="00272EA4" w:rsidRPr="00783790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272EA4" w:rsidRPr="00A702FE" w14:paraId="30A4B7FD" w14:textId="77777777" w:rsidTr="00EA2740">
        <w:tc>
          <w:tcPr>
            <w:tcW w:w="7479" w:type="dxa"/>
            <w:gridSpan w:val="2"/>
          </w:tcPr>
          <w:p w14:paraId="30A4B7FB" w14:textId="77777777" w:rsidR="00272EA4" w:rsidRPr="00783790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Šířka pole rozváděče</w:t>
            </w:r>
          </w:p>
        </w:tc>
        <w:tc>
          <w:tcPr>
            <w:tcW w:w="2301" w:type="dxa"/>
          </w:tcPr>
          <w:p w14:paraId="30A4B7FC" w14:textId="2C344AF6" w:rsidR="00272EA4" w:rsidRPr="00783790" w:rsidRDefault="005617AC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600 mm ±20%</w:t>
            </w:r>
          </w:p>
        </w:tc>
      </w:tr>
      <w:tr w:rsidR="00272EA4" w:rsidRPr="00A702FE" w14:paraId="30A4B800" w14:textId="77777777" w:rsidTr="00EA2740">
        <w:tc>
          <w:tcPr>
            <w:tcW w:w="7479" w:type="dxa"/>
            <w:gridSpan w:val="2"/>
          </w:tcPr>
          <w:p w14:paraId="30A4B7FE" w14:textId="77777777" w:rsidR="00272EA4" w:rsidRPr="00133184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301" w:type="dxa"/>
          </w:tcPr>
          <w:p w14:paraId="30A4B7FF" w14:textId="77777777" w:rsidR="00272EA4" w:rsidRPr="008148FF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148FF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801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04" w14:textId="77777777" w:rsidR="007C1D8E" w:rsidRDefault="007C1D8E" w:rsidP="00B5250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0A4B805" w14:textId="77777777" w:rsidR="007C1D8E" w:rsidRPr="00935598" w:rsidRDefault="007C1D8E" w:rsidP="00B52503">
      <w:pPr>
        <w:numPr>
          <w:ilvl w:val="3"/>
          <w:numId w:val="2"/>
        </w:numPr>
        <w:tabs>
          <w:tab w:val="clear" w:pos="1146"/>
          <w:tab w:val="num" w:pos="1843"/>
          <w:tab w:val="left" w:pos="6521"/>
        </w:tabs>
        <w:spacing w:before="120" w:after="120" w:line="276" w:lineRule="auto"/>
        <w:ind w:left="993" w:hanging="9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Přechodové pole</w:t>
      </w:r>
    </w:p>
    <w:p w14:paraId="30A4B806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84"/>
        <w:gridCol w:w="2246"/>
      </w:tblGrid>
      <w:tr w:rsidR="007C1D8E" w14:paraId="30A4B809" w14:textId="77777777" w:rsidTr="00DD6586">
        <w:tc>
          <w:tcPr>
            <w:tcW w:w="7479" w:type="dxa"/>
          </w:tcPr>
          <w:p w14:paraId="30A4B807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2301" w:type="dxa"/>
          </w:tcPr>
          <w:p w14:paraId="30A4B808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C1D8E" w14:paraId="30A4B80C" w14:textId="77777777" w:rsidTr="00DD6586">
        <w:tc>
          <w:tcPr>
            <w:tcW w:w="7479" w:type="dxa"/>
          </w:tcPr>
          <w:p w14:paraId="30A4B80A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ab/>
              <w:t>Ir</w:t>
            </w:r>
          </w:p>
        </w:tc>
        <w:tc>
          <w:tcPr>
            <w:tcW w:w="2301" w:type="dxa"/>
          </w:tcPr>
          <w:p w14:paraId="30A4B80B" w14:textId="76CD89B7" w:rsidR="007C1D8E" w:rsidRDefault="00D74977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C1D8E">
              <w:rPr>
                <w:rFonts w:ascii="Arial" w:hAnsi="Arial" w:cs="Arial"/>
                <w:noProof/>
                <w:sz w:val="22"/>
                <w:szCs w:val="22"/>
              </w:rPr>
              <w:t>1250 A</w:t>
            </w:r>
          </w:p>
        </w:tc>
      </w:tr>
      <w:tr w:rsidR="007C1D8E" w14:paraId="30A4B80F" w14:textId="77777777" w:rsidTr="00DD6586">
        <w:tc>
          <w:tcPr>
            <w:tcW w:w="7479" w:type="dxa"/>
          </w:tcPr>
          <w:p w14:paraId="30A4B80D" w14:textId="77777777" w:rsidR="007C1D8E" w:rsidRDefault="007C1D8E" w:rsidP="00B52503">
            <w:pPr>
              <w:tabs>
                <w:tab w:val="left" w:pos="6096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2301" w:type="dxa"/>
          </w:tcPr>
          <w:p w14:paraId="30A4B80E" w14:textId="77777777" w:rsidR="007C1D8E" w:rsidRDefault="007C1D8E" w:rsidP="00B52503">
            <w:pPr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272EA4" w:rsidRPr="00133184" w14:paraId="30A4B811" w14:textId="77777777" w:rsidTr="00EA2740">
        <w:tc>
          <w:tcPr>
            <w:tcW w:w="9780" w:type="dxa"/>
            <w:gridSpan w:val="2"/>
          </w:tcPr>
          <w:p w14:paraId="30A4B810" w14:textId="77777777" w:rsidR="00272EA4" w:rsidRPr="00133184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b/>
                <w:noProof/>
                <w:sz w:val="22"/>
                <w:szCs w:val="22"/>
              </w:rPr>
              <w:t>Rozměry</w:t>
            </w:r>
          </w:p>
        </w:tc>
      </w:tr>
      <w:tr w:rsidR="00272EA4" w:rsidRPr="00A702FE" w14:paraId="30A4B814" w14:textId="77777777" w:rsidTr="00EA2740">
        <w:tc>
          <w:tcPr>
            <w:tcW w:w="7479" w:type="dxa"/>
          </w:tcPr>
          <w:p w14:paraId="30A4B812" w14:textId="77777777" w:rsidR="00272EA4" w:rsidRPr="00133184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Výška pole rozváděče</w:t>
            </w:r>
          </w:p>
        </w:tc>
        <w:tc>
          <w:tcPr>
            <w:tcW w:w="2301" w:type="dxa"/>
          </w:tcPr>
          <w:p w14:paraId="30A4B813" w14:textId="77777777" w:rsidR="00272EA4" w:rsidRPr="005617AC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617AC">
              <w:rPr>
                <w:rFonts w:ascii="Arial" w:hAnsi="Arial" w:cs="Arial"/>
                <w:noProof/>
                <w:sz w:val="22"/>
                <w:szCs w:val="22"/>
              </w:rPr>
              <w:t>max. 2 800 mm</w:t>
            </w:r>
          </w:p>
        </w:tc>
      </w:tr>
      <w:tr w:rsidR="00272EA4" w:rsidRPr="00A702FE" w14:paraId="30A4B817" w14:textId="77777777" w:rsidTr="00EA2740">
        <w:tc>
          <w:tcPr>
            <w:tcW w:w="7479" w:type="dxa"/>
          </w:tcPr>
          <w:p w14:paraId="30A4B815" w14:textId="77777777" w:rsidR="00272EA4" w:rsidRPr="00133184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Šířka pole rozváděče</w:t>
            </w:r>
          </w:p>
        </w:tc>
        <w:tc>
          <w:tcPr>
            <w:tcW w:w="2301" w:type="dxa"/>
          </w:tcPr>
          <w:p w14:paraId="30A4B816" w14:textId="620FD9A9" w:rsidR="00272EA4" w:rsidRPr="00783790" w:rsidRDefault="005617AC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83790">
              <w:rPr>
                <w:rFonts w:ascii="Arial" w:hAnsi="Arial" w:cs="Arial"/>
                <w:noProof/>
                <w:sz w:val="22"/>
                <w:szCs w:val="22"/>
              </w:rPr>
              <w:t>600 mm ±20%</w:t>
            </w:r>
          </w:p>
        </w:tc>
      </w:tr>
      <w:tr w:rsidR="00272EA4" w:rsidRPr="00A702FE" w14:paraId="30A4B81A" w14:textId="77777777" w:rsidTr="00EA2740">
        <w:tc>
          <w:tcPr>
            <w:tcW w:w="7479" w:type="dxa"/>
          </w:tcPr>
          <w:p w14:paraId="30A4B818" w14:textId="77777777" w:rsidR="00272EA4" w:rsidRPr="00133184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3184">
              <w:rPr>
                <w:rFonts w:ascii="Arial" w:hAnsi="Arial" w:cs="Arial"/>
                <w:noProof/>
                <w:sz w:val="22"/>
                <w:szCs w:val="22"/>
              </w:rPr>
              <w:t>Hloubka pole rozváděče</w:t>
            </w:r>
          </w:p>
        </w:tc>
        <w:tc>
          <w:tcPr>
            <w:tcW w:w="2301" w:type="dxa"/>
          </w:tcPr>
          <w:p w14:paraId="30A4B819" w14:textId="77777777" w:rsidR="00272EA4" w:rsidRPr="005617AC" w:rsidRDefault="00272EA4" w:rsidP="00EA2740">
            <w:pPr>
              <w:tabs>
                <w:tab w:val="left" w:pos="4678"/>
              </w:tabs>
              <w:spacing w:before="60"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617AC">
              <w:rPr>
                <w:rFonts w:ascii="Arial" w:hAnsi="Arial" w:cs="Arial"/>
                <w:noProof/>
                <w:sz w:val="22"/>
                <w:szCs w:val="22"/>
              </w:rPr>
              <w:t>max. 1 900 mm</w:t>
            </w:r>
          </w:p>
        </w:tc>
      </w:tr>
    </w:tbl>
    <w:p w14:paraId="30A4B81B" w14:textId="77777777" w:rsidR="007C1D8E" w:rsidRDefault="007C1D8E" w:rsidP="00B52503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0A4B81C" w14:textId="77777777" w:rsidR="007C1D8E" w:rsidRDefault="007C1D8E" w:rsidP="00B52503">
      <w:pPr>
        <w:pStyle w:val="Odstavecseseznamem"/>
        <w:numPr>
          <w:ilvl w:val="1"/>
          <w:numId w:val="2"/>
        </w:numPr>
        <w:spacing w:before="60" w:after="120" w:line="276" w:lineRule="auto"/>
        <w:ind w:left="714" w:hanging="714"/>
        <w:rPr>
          <w:rFonts w:ascii="Arial" w:hAnsi="Arial" w:cs="Arial"/>
          <w:b/>
          <w:sz w:val="22"/>
          <w:szCs w:val="22"/>
        </w:rPr>
      </w:pPr>
      <w:r w:rsidRPr="00754032">
        <w:rPr>
          <w:rFonts w:ascii="Arial" w:hAnsi="Arial" w:cs="Arial"/>
          <w:b/>
          <w:sz w:val="22"/>
          <w:szCs w:val="22"/>
        </w:rPr>
        <w:lastRenderedPageBreak/>
        <w:t>Konstrukce</w:t>
      </w:r>
    </w:p>
    <w:p w14:paraId="30A4B81D" w14:textId="77777777" w:rsidR="007C1D8E" w:rsidRPr="00754032" w:rsidRDefault="007C1D8E" w:rsidP="00B52503">
      <w:pPr>
        <w:pStyle w:val="Odstavecseseznamem"/>
        <w:spacing w:before="60" w:after="120" w:line="276" w:lineRule="auto"/>
        <w:ind w:left="714"/>
        <w:rPr>
          <w:rFonts w:ascii="Arial" w:hAnsi="Arial" w:cs="Arial"/>
          <w:b/>
          <w:sz w:val="22"/>
          <w:szCs w:val="22"/>
        </w:rPr>
      </w:pPr>
    </w:p>
    <w:p w14:paraId="30A4B81E" w14:textId="77777777" w:rsidR="007C1D8E" w:rsidRPr="00935598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Hermeticky uzavřené tlakové soustavy (nádoba)</w:t>
      </w:r>
    </w:p>
    <w:p w14:paraId="30A4B81F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Nádoba pro plyn musí být vyrobena z ušlechtilé nerezové oceli s antikorózní ochranou. Volba materiálu musí zabezpečit, že ztráty vířivými proudy nezpůsobí nepřípustné oteplení. </w:t>
      </w:r>
    </w:p>
    <w:p w14:paraId="30A4B820" w14:textId="6BE2561B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Provozní a pracovní podmínky pro vnitřní instalaci rozvaděčů odpovídají normě ČSN EN 62271-1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>. P</w:t>
      </w:r>
      <w:r w:rsidRPr="00AD01D3">
        <w:rPr>
          <w:rFonts w:ascii="Arial" w:hAnsi="Arial" w:cs="Arial"/>
          <w:noProof/>
          <w:sz w:val="22"/>
          <w:szCs w:val="22"/>
        </w:rPr>
        <w:t>růměrná relativní vlhkost vzduchu naměřená za 24 h nepřesáhne 95 %</w:t>
      </w:r>
      <w:r>
        <w:rPr>
          <w:rFonts w:ascii="Arial" w:hAnsi="Arial" w:cs="Arial"/>
          <w:noProof/>
          <w:sz w:val="22"/>
          <w:szCs w:val="22"/>
        </w:rPr>
        <w:t>. Může nastat příležitostná kondenzace (rel. vlhkost vzduchu 100 %).</w:t>
      </w:r>
    </w:p>
    <w:p w14:paraId="30A4B821" w14:textId="121F369E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Plnícím mediem je plyn SF</w:t>
      </w:r>
      <w:r w:rsidRPr="00E53665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 odpovídající normě ČSN EN 60376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>. M</w:t>
      </w:r>
      <w:r w:rsidRPr="00E53665">
        <w:rPr>
          <w:rFonts w:ascii="Arial" w:hAnsi="Arial" w:cs="Arial"/>
          <w:noProof/>
          <w:sz w:val="22"/>
          <w:szCs w:val="22"/>
        </w:rPr>
        <w:t>usí být dodrženy</w:t>
      </w:r>
      <w:r>
        <w:rPr>
          <w:rFonts w:ascii="Arial" w:hAnsi="Arial" w:cs="Arial"/>
          <w:noProof/>
          <w:sz w:val="22"/>
          <w:szCs w:val="22"/>
        </w:rPr>
        <w:t xml:space="preserve"> předpisy a n</w:t>
      </w:r>
      <w:r w:rsidRPr="00E53665">
        <w:rPr>
          <w:rFonts w:ascii="Arial" w:hAnsi="Arial" w:cs="Arial"/>
          <w:noProof/>
          <w:sz w:val="22"/>
          <w:szCs w:val="22"/>
        </w:rPr>
        <w:t>ařízení pro tlakové nádoby.</w:t>
      </w:r>
      <w:r>
        <w:rPr>
          <w:rFonts w:ascii="Arial" w:hAnsi="Arial" w:cs="Arial"/>
          <w:noProof/>
          <w:sz w:val="22"/>
          <w:szCs w:val="22"/>
        </w:rPr>
        <w:t xml:space="preserve"> Plnící tlak a objem musí být navržen tak, aby nebyly nutné žádné odborné kontroly nebo revize. </w:t>
      </w:r>
    </w:p>
    <w:p w14:paraId="30A4B822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D02B5B">
        <w:rPr>
          <w:rFonts w:ascii="Arial" w:hAnsi="Arial" w:cs="Arial"/>
          <w:noProof/>
          <w:sz w:val="22"/>
          <w:szCs w:val="22"/>
        </w:rPr>
        <w:t>Jednotlivé plynem izolované oddíly se musí podrobit tlakové zkoušce podle ČSN EN 62271-200</w:t>
      </w:r>
      <w:r>
        <w:rPr>
          <w:rFonts w:ascii="Arial" w:hAnsi="Arial" w:cs="Arial"/>
          <w:noProof/>
          <w:sz w:val="22"/>
          <w:szCs w:val="22"/>
        </w:rPr>
        <w:t xml:space="preserve"> ed.2</w:t>
      </w:r>
      <w:r w:rsidRPr="00D02B5B">
        <w:rPr>
          <w:rFonts w:ascii="Arial" w:hAnsi="Arial" w:cs="Arial"/>
          <w:noProof/>
          <w:sz w:val="22"/>
          <w:szCs w:val="22"/>
        </w:rPr>
        <w:t>, odstavec 7.103.</w:t>
      </w:r>
    </w:p>
    <w:p w14:paraId="30A4B823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Pr="003B0A3B">
        <w:rPr>
          <w:rFonts w:ascii="Arial" w:hAnsi="Arial" w:cs="Arial"/>
          <w:noProof/>
          <w:sz w:val="22"/>
          <w:szCs w:val="22"/>
        </w:rPr>
        <w:t xml:space="preserve">šechny </w:t>
      </w:r>
      <w:r>
        <w:rPr>
          <w:rFonts w:ascii="Arial" w:hAnsi="Arial" w:cs="Arial"/>
          <w:noProof/>
          <w:sz w:val="22"/>
          <w:szCs w:val="22"/>
        </w:rPr>
        <w:t>m</w:t>
      </w:r>
      <w:r w:rsidRPr="003B0A3B">
        <w:rPr>
          <w:rFonts w:ascii="Arial" w:hAnsi="Arial" w:cs="Arial"/>
          <w:noProof/>
          <w:sz w:val="22"/>
          <w:szCs w:val="22"/>
        </w:rPr>
        <w:t xml:space="preserve">echanicky spojené součásti musí být zabezpečeny proti </w:t>
      </w:r>
      <w:r>
        <w:rPr>
          <w:rFonts w:ascii="Arial" w:hAnsi="Arial" w:cs="Arial"/>
          <w:noProof/>
          <w:sz w:val="22"/>
          <w:szCs w:val="22"/>
        </w:rPr>
        <w:t>otřesům</w:t>
      </w:r>
      <w:r w:rsidRPr="003B0A3B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Výstražné značky se zákazem vrtání musí být umístěny na přístupné plochy nádoby plněné plynem SF</w:t>
      </w:r>
      <w:r w:rsidRPr="00E81A03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24" w14:textId="77777777" w:rsidR="007C1D8E" w:rsidRPr="00280205" w:rsidRDefault="007C1D8E" w:rsidP="00B52503">
      <w:pPr>
        <w:spacing w:before="6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Musí být zaručena taková těsnost, že jmenovitý provozní tlak v nádobě se udrží minimálně po dobu 40 let. Míra úniku plynu SF</w:t>
      </w:r>
      <w:r w:rsidRPr="00E81A03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 (relativní hodnota úniku) nesmí překročit 0,1 % za rok. </w:t>
      </w:r>
      <w:r w:rsidRPr="00280205">
        <w:rPr>
          <w:rFonts w:ascii="Arial" w:hAnsi="Arial" w:cs="Arial"/>
          <w:b/>
          <w:noProof/>
          <w:sz w:val="22"/>
          <w:szCs w:val="22"/>
        </w:rPr>
        <w:t>Jednotlivé nádoby pro plyn nesmí obsahovat více jak 6 kg plynu SF</w:t>
      </w:r>
      <w:r w:rsidRPr="00280205">
        <w:rPr>
          <w:rFonts w:ascii="Arial" w:hAnsi="Arial" w:cs="Arial"/>
          <w:b/>
          <w:noProof/>
          <w:sz w:val="22"/>
          <w:szCs w:val="22"/>
          <w:vertAlign w:val="subscript"/>
        </w:rPr>
        <w:t>6</w:t>
      </w:r>
      <w:r w:rsidRPr="00280205">
        <w:rPr>
          <w:rFonts w:ascii="Arial" w:hAnsi="Arial" w:cs="Arial"/>
          <w:b/>
          <w:noProof/>
          <w:sz w:val="22"/>
          <w:szCs w:val="22"/>
        </w:rPr>
        <w:t xml:space="preserve">. Rozvaděč musí být označen v souladu s Nařízením Komise (ES) č. 1497/2007 a </w:t>
      </w:r>
      <w:r w:rsidRPr="00FD6C82">
        <w:rPr>
          <w:rFonts w:ascii="Arial" w:hAnsi="Arial" w:cs="Arial"/>
          <w:b/>
          <w:noProof/>
          <w:sz w:val="22"/>
          <w:szCs w:val="22"/>
        </w:rPr>
        <w:t>Nařízení evropského parlamentu a rady (EU)</w:t>
      </w:r>
      <w:r w:rsidRPr="00354D07">
        <w:rPr>
          <w:rFonts w:ascii="Arial" w:hAnsi="Arial" w:cs="Arial"/>
          <w:noProof/>
          <w:sz w:val="22"/>
          <w:szCs w:val="22"/>
        </w:rPr>
        <w:t xml:space="preserve"> </w:t>
      </w:r>
      <w:r w:rsidRPr="00280205">
        <w:rPr>
          <w:rFonts w:ascii="Arial" w:hAnsi="Arial" w:cs="Arial"/>
          <w:b/>
          <w:noProof/>
          <w:sz w:val="22"/>
          <w:szCs w:val="22"/>
        </w:rPr>
        <w:t>č. 517/2014.</w:t>
      </w:r>
    </w:p>
    <w:p w14:paraId="30A4B825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</w:t>
      </w:r>
      <w:r w:rsidRPr="00FE44FE">
        <w:rPr>
          <w:rFonts w:ascii="Arial" w:hAnsi="Arial" w:cs="Arial"/>
          <w:noProof/>
          <w:sz w:val="22"/>
          <w:szCs w:val="22"/>
        </w:rPr>
        <w:t xml:space="preserve">ádoba </w:t>
      </w:r>
      <w:r>
        <w:rPr>
          <w:rFonts w:ascii="Arial" w:hAnsi="Arial" w:cs="Arial"/>
          <w:noProof/>
          <w:sz w:val="22"/>
          <w:szCs w:val="22"/>
        </w:rPr>
        <w:t xml:space="preserve">i </w:t>
      </w:r>
      <w:r w:rsidRPr="00FE44FE">
        <w:rPr>
          <w:rFonts w:ascii="Arial" w:hAnsi="Arial" w:cs="Arial"/>
          <w:noProof/>
          <w:sz w:val="22"/>
          <w:szCs w:val="22"/>
        </w:rPr>
        <w:t>s aktivní</w:t>
      </w:r>
      <w:r>
        <w:rPr>
          <w:rFonts w:ascii="Arial" w:hAnsi="Arial" w:cs="Arial"/>
          <w:noProof/>
          <w:sz w:val="22"/>
          <w:szCs w:val="22"/>
        </w:rPr>
        <w:t>mi</w:t>
      </w:r>
      <w:r w:rsidRPr="00FE44F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FE44FE">
        <w:rPr>
          <w:rFonts w:ascii="Arial" w:hAnsi="Arial" w:cs="Arial"/>
          <w:noProof/>
          <w:sz w:val="22"/>
          <w:szCs w:val="22"/>
        </w:rPr>
        <w:t xml:space="preserve"> musí být koncipován</w:t>
      </w:r>
      <w:r>
        <w:rPr>
          <w:rFonts w:ascii="Arial" w:hAnsi="Arial" w:cs="Arial"/>
          <w:noProof/>
          <w:sz w:val="22"/>
          <w:szCs w:val="22"/>
        </w:rPr>
        <w:t>a</w:t>
      </w:r>
      <w:r w:rsidRPr="00FE44FE">
        <w:rPr>
          <w:rFonts w:ascii="Arial" w:hAnsi="Arial" w:cs="Arial"/>
          <w:noProof/>
          <w:sz w:val="22"/>
          <w:szCs w:val="22"/>
        </w:rPr>
        <w:t xml:space="preserve"> pro bezúdržbový </w:t>
      </w:r>
      <w:r>
        <w:rPr>
          <w:rFonts w:ascii="Arial" w:hAnsi="Arial" w:cs="Arial"/>
          <w:noProof/>
          <w:sz w:val="22"/>
          <w:szCs w:val="22"/>
        </w:rPr>
        <w:t xml:space="preserve">provoz po celou dobu </w:t>
      </w:r>
      <w:r w:rsidRPr="00FE44FE">
        <w:rPr>
          <w:rFonts w:ascii="Arial" w:hAnsi="Arial" w:cs="Arial"/>
          <w:noProof/>
          <w:sz w:val="22"/>
          <w:szCs w:val="22"/>
        </w:rPr>
        <w:t>životnosti zařízení.</w:t>
      </w:r>
    </w:p>
    <w:p w14:paraId="30A4B826" w14:textId="325DE2E4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D0CFB">
        <w:rPr>
          <w:rFonts w:ascii="Arial" w:hAnsi="Arial" w:cs="Arial"/>
          <w:noProof/>
          <w:sz w:val="22"/>
          <w:szCs w:val="22"/>
        </w:rPr>
        <w:t>Při poklesu tlaku plynu až na úroveň atmosférického tlaku nesmí dojít k</w:t>
      </w:r>
      <w:r w:rsidR="00F944C6">
        <w:rPr>
          <w:rFonts w:ascii="Arial" w:hAnsi="Arial" w:cs="Arial"/>
          <w:noProof/>
          <w:sz w:val="22"/>
          <w:szCs w:val="22"/>
        </w:rPr>
        <w:t xml:space="preserve"> automatickému </w:t>
      </w:r>
      <w:r w:rsidRPr="00BD0CFB">
        <w:rPr>
          <w:rFonts w:ascii="Arial" w:hAnsi="Arial" w:cs="Arial"/>
          <w:noProof/>
          <w:sz w:val="22"/>
          <w:szCs w:val="22"/>
        </w:rPr>
        <w:t>vypnutí vypínače a odstavení pole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2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28" w14:textId="77777777" w:rsidR="007C1D8E" w:rsidRPr="00935598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Konfigurace zapojení rozvaděčů</w:t>
      </w:r>
    </w:p>
    <w:p w14:paraId="30A4B82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2A" w14:textId="77777777" w:rsidR="007C1D8E" w:rsidRDefault="007C1D8E" w:rsidP="00B52503">
      <w:pPr>
        <w:pStyle w:val="Odstavecseseznamem"/>
        <w:numPr>
          <w:ilvl w:val="3"/>
          <w:numId w:val="2"/>
        </w:numPr>
        <w:tabs>
          <w:tab w:val="clear" w:pos="1146"/>
          <w:tab w:val="num" w:pos="993"/>
        </w:tabs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FF45FE">
        <w:rPr>
          <w:rFonts w:ascii="Arial" w:hAnsi="Arial" w:cs="Arial"/>
          <w:b/>
          <w:noProof/>
          <w:sz w:val="22"/>
          <w:szCs w:val="22"/>
        </w:rPr>
        <w:t>Modulární rozvaděče</w:t>
      </w:r>
    </w:p>
    <w:p w14:paraId="30A4B82B" w14:textId="61821ADA" w:rsidR="007C1D8E" w:rsidRDefault="007C1D8E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Pole </w:t>
      </w:r>
      <w:r w:rsidR="00A76236">
        <w:rPr>
          <w:rFonts w:ascii="Arial" w:hAnsi="Arial" w:cs="Arial"/>
          <w:noProof/>
          <w:sz w:val="22"/>
          <w:szCs w:val="22"/>
        </w:rPr>
        <w:t>s vypínačem – vývodové pole</w:t>
      </w:r>
      <w:r>
        <w:rPr>
          <w:rFonts w:ascii="Arial" w:hAnsi="Arial" w:cs="Arial"/>
          <w:noProof/>
          <w:sz w:val="22"/>
          <w:szCs w:val="22"/>
        </w:rPr>
        <w:t>, rozšiřitelné zleva i zprava</w:t>
      </w:r>
    </w:p>
    <w:p w14:paraId="574D081E" w14:textId="2AAEEBC4" w:rsidR="00C0615D" w:rsidRPr="00CA03A6" w:rsidRDefault="00C0615D" w:rsidP="00C0615D">
      <w:pPr>
        <w:pStyle w:val="Odstavecseseznamem"/>
        <w:numPr>
          <w:ilvl w:val="1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A03A6">
        <w:rPr>
          <w:rFonts w:ascii="Arial" w:hAnsi="Arial" w:cs="Arial"/>
          <w:noProof/>
          <w:sz w:val="22"/>
          <w:szCs w:val="22"/>
        </w:rPr>
        <w:t>Varianta s přípravou pro připojení zdroje</w:t>
      </w:r>
    </w:p>
    <w:p w14:paraId="30A4B82C" w14:textId="62374FA1" w:rsidR="007C1D8E" w:rsidRDefault="007C1D8E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Pole </w:t>
      </w:r>
      <w:r w:rsidR="00A76236">
        <w:rPr>
          <w:rFonts w:ascii="Arial" w:hAnsi="Arial" w:cs="Arial"/>
          <w:noProof/>
          <w:sz w:val="22"/>
          <w:szCs w:val="22"/>
        </w:rPr>
        <w:t xml:space="preserve">s vypínačem – pole pro </w:t>
      </w:r>
      <w:r>
        <w:rPr>
          <w:rFonts w:ascii="Arial" w:hAnsi="Arial" w:cs="Arial"/>
          <w:noProof/>
          <w:sz w:val="22"/>
          <w:szCs w:val="22"/>
        </w:rPr>
        <w:t>transformátor vlastní spotřeby, rozšiřitelné zleva i zprava</w:t>
      </w:r>
    </w:p>
    <w:p w14:paraId="30A4B82D" w14:textId="722D6777" w:rsidR="007C1D8E" w:rsidRDefault="007C1D8E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Pole </w:t>
      </w:r>
      <w:r w:rsidR="00A76236">
        <w:rPr>
          <w:rFonts w:ascii="Arial" w:hAnsi="Arial" w:cs="Arial"/>
          <w:noProof/>
          <w:sz w:val="22"/>
          <w:szCs w:val="22"/>
        </w:rPr>
        <w:t xml:space="preserve">s vypínačem – </w:t>
      </w:r>
      <w:r>
        <w:rPr>
          <w:rFonts w:ascii="Arial" w:hAnsi="Arial" w:cs="Arial"/>
          <w:noProof/>
          <w:sz w:val="22"/>
          <w:szCs w:val="22"/>
        </w:rPr>
        <w:t>transformátor</w:t>
      </w:r>
      <w:r w:rsidR="00A76236">
        <w:rPr>
          <w:rFonts w:ascii="Arial" w:hAnsi="Arial" w:cs="Arial"/>
          <w:noProof/>
          <w:sz w:val="22"/>
          <w:szCs w:val="22"/>
        </w:rPr>
        <w:t>ové pole</w:t>
      </w:r>
      <w:r>
        <w:rPr>
          <w:rFonts w:ascii="Arial" w:hAnsi="Arial" w:cs="Arial"/>
          <w:noProof/>
          <w:sz w:val="22"/>
          <w:szCs w:val="22"/>
        </w:rPr>
        <w:t>, rozšiřitelné zleva i zprava</w:t>
      </w:r>
    </w:p>
    <w:p w14:paraId="30A4B82E" w14:textId="44C576E5" w:rsidR="007C1D8E" w:rsidRDefault="005617AC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Sestava </w:t>
      </w:r>
      <w:r w:rsidR="007C1D8E">
        <w:rPr>
          <w:rFonts w:ascii="Arial" w:hAnsi="Arial" w:cs="Arial"/>
          <w:noProof/>
          <w:sz w:val="22"/>
          <w:szCs w:val="22"/>
        </w:rPr>
        <w:t>spínače podélného dělení, rozšiřitelné zleva i zprava</w:t>
      </w:r>
    </w:p>
    <w:p w14:paraId="30A4B82F" w14:textId="5A68F649" w:rsidR="007C1D8E" w:rsidRDefault="005617AC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Sestava</w:t>
      </w:r>
      <w:r w:rsidR="007C1D8E">
        <w:rPr>
          <w:rFonts w:ascii="Arial" w:hAnsi="Arial" w:cs="Arial"/>
          <w:noProof/>
          <w:sz w:val="22"/>
          <w:szCs w:val="22"/>
        </w:rPr>
        <w:t xml:space="preserve"> příčného spínače přípojnic, rozšiřitelné zleva i zprava</w:t>
      </w:r>
    </w:p>
    <w:p w14:paraId="30A4B830" w14:textId="77777777" w:rsidR="007C1D8E" w:rsidRDefault="007C1D8E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Pole měření, rozšiřitelné zleva i zprava</w:t>
      </w:r>
    </w:p>
    <w:p w14:paraId="30A4B831" w14:textId="33CE8AA2" w:rsidR="00745BC9" w:rsidRDefault="007C1D8E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12C4D">
        <w:rPr>
          <w:rFonts w:ascii="Arial" w:hAnsi="Arial" w:cs="Arial"/>
          <w:noProof/>
          <w:sz w:val="22"/>
          <w:szCs w:val="22"/>
        </w:rPr>
        <w:t>Přechodové pole, rozšiřitelné zleva i zprava</w:t>
      </w:r>
    </w:p>
    <w:p w14:paraId="15A92F70" w14:textId="7D2A3B28" w:rsidR="00D74977" w:rsidRPr="00783790" w:rsidRDefault="005617AC" w:rsidP="00B52503">
      <w:pPr>
        <w:pStyle w:val="Odstavecseseznamem"/>
        <w:numPr>
          <w:ilvl w:val="0"/>
          <w:numId w:val="3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783790">
        <w:rPr>
          <w:rFonts w:ascii="Arial" w:hAnsi="Arial" w:cs="Arial"/>
          <w:noProof/>
          <w:sz w:val="22"/>
          <w:szCs w:val="22"/>
        </w:rPr>
        <w:t>Sestava</w:t>
      </w:r>
      <w:r w:rsidR="00D74977" w:rsidRPr="00783790">
        <w:rPr>
          <w:rFonts w:ascii="Arial" w:hAnsi="Arial" w:cs="Arial"/>
          <w:noProof/>
          <w:sz w:val="22"/>
          <w:szCs w:val="22"/>
        </w:rPr>
        <w:t xml:space="preserve"> spínače podélného dělení s přechodem do kabelu, rozšiřitelné zleva i zprava</w:t>
      </w:r>
    </w:p>
    <w:p w14:paraId="30A4B832" w14:textId="77777777" w:rsidR="00745BC9" w:rsidRDefault="00745BC9" w:rsidP="00724529">
      <w:pPr>
        <w:spacing w:before="60" w:line="276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</w:p>
    <w:p w14:paraId="30A4B833" w14:textId="77777777" w:rsidR="00745BC9" w:rsidRDefault="00745BC9" w:rsidP="0072452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34" w14:textId="77777777" w:rsidR="00745BC9" w:rsidRDefault="00745BC9" w:rsidP="0072452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35" w14:textId="77777777" w:rsidR="00745BC9" w:rsidRDefault="00745BC9" w:rsidP="0072452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36" w14:textId="77777777" w:rsidR="00745BC9" w:rsidRDefault="00745BC9" w:rsidP="0072452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37" w14:textId="28013E47" w:rsidR="007C1D8E" w:rsidRPr="00724529" w:rsidRDefault="007C1D8E" w:rsidP="0072452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724529">
        <w:rPr>
          <w:rFonts w:ascii="Arial" w:hAnsi="Arial" w:cs="Arial"/>
          <w:noProof/>
          <w:sz w:val="22"/>
          <w:szCs w:val="22"/>
        </w:rPr>
        <w:tab/>
      </w:r>
    </w:p>
    <w:p w14:paraId="30A4B838" w14:textId="6E7C9017" w:rsidR="007C1D8E" w:rsidRDefault="007C1D8E" w:rsidP="00CA03A6">
      <w:pPr>
        <w:pStyle w:val="Odstavecseseznamem"/>
        <w:numPr>
          <w:ilvl w:val="3"/>
          <w:numId w:val="2"/>
        </w:numPr>
        <w:tabs>
          <w:tab w:val="clear" w:pos="1146"/>
          <w:tab w:val="num" w:pos="993"/>
        </w:tabs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A76529">
        <w:rPr>
          <w:rFonts w:ascii="Arial" w:hAnsi="Arial" w:cs="Arial"/>
          <w:b/>
          <w:noProof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 xml:space="preserve"> Předpokládaná sestava rozvaděčů  </w:t>
      </w:r>
    </w:p>
    <w:p w14:paraId="44464B99" w14:textId="61081D10" w:rsidR="00605549" w:rsidRDefault="007C1D8E" w:rsidP="00605549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A76529">
        <w:rPr>
          <w:rFonts w:ascii="Arial" w:hAnsi="Arial" w:cs="Arial"/>
          <w:noProof/>
          <w:sz w:val="22"/>
          <w:szCs w:val="22"/>
        </w:rPr>
        <w:t xml:space="preserve">Rozvaděče v jedné řadě </w:t>
      </w:r>
      <w:r w:rsidR="00605549">
        <w:rPr>
          <w:rFonts w:ascii="Arial" w:hAnsi="Arial" w:cs="Arial"/>
          <w:noProof/>
          <w:sz w:val="22"/>
          <w:szCs w:val="22"/>
        </w:rPr>
        <w:t>- i</w:t>
      </w:r>
      <w:r w:rsidRPr="00A76529">
        <w:rPr>
          <w:rFonts w:ascii="Arial" w:hAnsi="Arial" w:cs="Arial"/>
          <w:noProof/>
          <w:sz w:val="22"/>
          <w:szCs w:val="22"/>
        </w:rPr>
        <w:t>nformativní jednopólové schéma – obr. 1</w:t>
      </w:r>
      <w:r w:rsidR="00605549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br/>
      </w:r>
      <w:r w:rsidR="00CA03A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AD8D236" wp14:editId="741BFC6D">
            <wp:extent cx="6114415" cy="2071370"/>
            <wp:effectExtent l="0" t="0" r="635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br/>
      </w:r>
      <w:r w:rsidR="00605549" w:rsidRPr="00A76529">
        <w:rPr>
          <w:rFonts w:ascii="Arial" w:hAnsi="Arial" w:cs="Arial"/>
          <w:noProof/>
          <w:sz w:val="22"/>
          <w:szCs w:val="22"/>
        </w:rPr>
        <w:lastRenderedPageBreak/>
        <w:t>Rozvaděče v</w:t>
      </w:r>
      <w:r w:rsidR="00605549">
        <w:rPr>
          <w:rFonts w:ascii="Arial" w:hAnsi="Arial" w:cs="Arial"/>
          <w:noProof/>
          <w:sz w:val="22"/>
          <w:szCs w:val="22"/>
        </w:rPr>
        <w:t>e dvou</w:t>
      </w:r>
      <w:r w:rsidR="00605549" w:rsidRPr="00A76529">
        <w:rPr>
          <w:rFonts w:ascii="Arial" w:hAnsi="Arial" w:cs="Arial"/>
          <w:noProof/>
          <w:sz w:val="22"/>
          <w:szCs w:val="22"/>
        </w:rPr>
        <w:t xml:space="preserve"> řad</w:t>
      </w:r>
      <w:r w:rsidR="00605549">
        <w:rPr>
          <w:rFonts w:ascii="Arial" w:hAnsi="Arial" w:cs="Arial"/>
          <w:noProof/>
          <w:sz w:val="22"/>
          <w:szCs w:val="22"/>
        </w:rPr>
        <w:t>ách</w:t>
      </w:r>
      <w:r w:rsidR="00605549" w:rsidRPr="00A76529">
        <w:rPr>
          <w:rFonts w:ascii="Arial" w:hAnsi="Arial" w:cs="Arial"/>
          <w:noProof/>
          <w:sz w:val="22"/>
          <w:szCs w:val="22"/>
        </w:rPr>
        <w:t xml:space="preserve"> </w:t>
      </w:r>
      <w:r w:rsidR="00605549">
        <w:rPr>
          <w:rFonts w:ascii="Arial" w:hAnsi="Arial" w:cs="Arial"/>
          <w:noProof/>
          <w:sz w:val="22"/>
          <w:szCs w:val="22"/>
        </w:rPr>
        <w:t>- i</w:t>
      </w:r>
      <w:r w:rsidR="00605549" w:rsidRPr="00A76529">
        <w:rPr>
          <w:rFonts w:ascii="Arial" w:hAnsi="Arial" w:cs="Arial"/>
          <w:noProof/>
          <w:sz w:val="22"/>
          <w:szCs w:val="22"/>
        </w:rPr>
        <w:t xml:space="preserve">nformativní jednopólové schéma – obr. </w:t>
      </w:r>
      <w:r w:rsidR="00605549">
        <w:rPr>
          <w:rFonts w:ascii="Arial" w:hAnsi="Arial" w:cs="Arial"/>
          <w:noProof/>
          <w:sz w:val="22"/>
          <w:szCs w:val="22"/>
        </w:rPr>
        <w:t>2.</w:t>
      </w:r>
      <w:r w:rsidR="00605549">
        <w:rPr>
          <w:rFonts w:ascii="Arial" w:hAnsi="Arial" w:cs="Arial"/>
          <w:noProof/>
          <w:sz w:val="22"/>
          <w:szCs w:val="22"/>
        </w:rPr>
        <w:br/>
      </w:r>
      <w:r w:rsidR="00CA03A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8BF0EF" wp14:editId="506C2D06">
            <wp:extent cx="6110605" cy="5354955"/>
            <wp:effectExtent l="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605" cy="535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6098C" w14:textId="77777777" w:rsidR="00605549" w:rsidRDefault="00605549" w:rsidP="00605549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</w:p>
    <w:p w14:paraId="15F1BFB2" w14:textId="1E427FD5" w:rsidR="00605549" w:rsidRDefault="007C1D8E" w:rsidP="00B52503">
      <w:pPr>
        <w:spacing w:before="60" w:line="276" w:lineRule="auto"/>
        <w:jc w:val="both"/>
      </w:pPr>
      <w:r>
        <w:t xml:space="preserve">Poznámka: </w:t>
      </w:r>
    </w:p>
    <w:p w14:paraId="30A4B83D" w14:textId="1A60F468" w:rsidR="007C1D8E" w:rsidRDefault="007C1D8E" w:rsidP="00B52503">
      <w:pPr>
        <w:spacing w:before="60" w:line="276" w:lineRule="auto"/>
        <w:jc w:val="both"/>
      </w:pPr>
      <w:r>
        <w:t xml:space="preserve">Technické řešení skříně zobrazené v jednopólovém schématu je pouze informativní. Nabídnuté řešení však musí obsahovat </w:t>
      </w:r>
      <w:proofErr w:type="spellStart"/>
      <w:r>
        <w:t>přípojnicové</w:t>
      </w:r>
      <w:proofErr w:type="spellEnd"/>
      <w:r>
        <w:t xml:space="preserve"> odpojovače a musí umožnit uzemnění a odpojení jednotlivých vývodů do linek. Uzemnění vývodu může být provedeno přes vývodový odpojovač, nebo výkonový vypínač a kombinovaný třípolohový </w:t>
      </w:r>
      <w:proofErr w:type="spellStart"/>
      <w:r>
        <w:t>přípojnicový</w:t>
      </w:r>
      <w:proofErr w:type="spellEnd"/>
      <w:r>
        <w:t xml:space="preserve"> odpojovač. Nabízené řešení musí umožňovat min. stejnou funkcionalitu jako technické řešení zobrazené v jednopólovém schématu. </w:t>
      </w:r>
      <w:r>
        <w:tab/>
      </w:r>
      <w:r>
        <w:br/>
      </w:r>
    </w:p>
    <w:p w14:paraId="03ED7D91" w14:textId="15ED3E79" w:rsidR="00FA2FDD" w:rsidRPr="006442E7" w:rsidRDefault="00FA2FDD" w:rsidP="00FA2FDD">
      <w:pPr>
        <w:numPr>
          <w:ilvl w:val="3"/>
          <w:numId w:val="2"/>
        </w:numPr>
        <w:tabs>
          <w:tab w:val="clear" w:pos="1146"/>
          <w:tab w:val="num" w:pos="851"/>
          <w:tab w:val="left" w:pos="6521"/>
        </w:tabs>
        <w:spacing w:before="120" w:after="120"/>
        <w:ind w:hanging="1146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Transportní r</w:t>
      </w:r>
      <w:r w:rsidRPr="006442E7">
        <w:rPr>
          <w:rFonts w:ascii="Arial" w:hAnsi="Arial" w:cs="Arial"/>
          <w:b/>
          <w:noProof/>
          <w:sz w:val="22"/>
          <w:szCs w:val="22"/>
        </w:rPr>
        <w:t>ozměry</w:t>
      </w:r>
    </w:p>
    <w:p w14:paraId="404CC8FB" w14:textId="08D92F34" w:rsidR="00FA2FDD" w:rsidRPr="00FA2FE2" w:rsidRDefault="00FA2FDD" w:rsidP="00A76236">
      <w:pPr>
        <w:tabs>
          <w:tab w:val="left" w:pos="6521"/>
        </w:tabs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783790">
        <w:rPr>
          <w:rFonts w:ascii="Arial" w:hAnsi="Arial" w:cs="Arial"/>
          <w:noProof/>
          <w:sz w:val="22"/>
          <w:szCs w:val="22"/>
        </w:rPr>
        <w:t>Rozvaděče musí být dodány tak, aby byl možný jejich transport prostorem a dveřmi o maximální šířce 1500 mm a maximální výšce 2800 mm</w:t>
      </w:r>
      <w:r w:rsidR="005B18BD" w:rsidRPr="00783790">
        <w:rPr>
          <w:rFonts w:ascii="Arial" w:hAnsi="Arial" w:cs="Arial"/>
          <w:noProof/>
          <w:sz w:val="22"/>
          <w:szCs w:val="22"/>
        </w:rPr>
        <w:t xml:space="preserve"> (předpokládá se, že před transportem na místo instalace se rozvaděč přemístí z palety na transportní vozík – součást šéfmontáže).</w:t>
      </w:r>
    </w:p>
    <w:p w14:paraId="7A35FB10" w14:textId="7653C276" w:rsidR="00FA2FDD" w:rsidRDefault="00FA2FDD" w:rsidP="00B52503">
      <w:pPr>
        <w:spacing w:before="60" w:line="276" w:lineRule="auto"/>
        <w:jc w:val="both"/>
      </w:pPr>
    </w:p>
    <w:p w14:paraId="06582EEB" w14:textId="000C9F34" w:rsidR="00605549" w:rsidRDefault="00605549" w:rsidP="00B52503">
      <w:pPr>
        <w:spacing w:before="60" w:line="276" w:lineRule="auto"/>
        <w:jc w:val="both"/>
      </w:pPr>
    </w:p>
    <w:p w14:paraId="7F443958" w14:textId="77777777" w:rsidR="00605549" w:rsidRPr="00520DB5" w:rsidRDefault="00605549" w:rsidP="00B52503">
      <w:pPr>
        <w:spacing w:before="60" w:line="276" w:lineRule="auto"/>
        <w:jc w:val="both"/>
      </w:pPr>
    </w:p>
    <w:p w14:paraId="30A4B83E" w14:textId="77777777" w:rsidR="007C1D8E" w:rsidRPr="00280205" w:rsidRDefault="007C1D8E" w:rsidP="00B52503">
      <w:p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280205">
        <w:rPr>
          <w:rFonts w:ascii="Arial" w:hAnsi="Arial" w:cs="Arial"/>
          <w:b/>
          <w:noProof/>
          <w:sz w:val="22"/>
          <w:szCs w:val="22"/>
        </w:rPr>
        <w:t>3.3.2.</w:t>
      </w:r>
      <w:r w:rsidR="00724529">
        <w:rPr>
          <w:rFonts w:ascii="Arial" w:hAnsi="Arial" w:cs="Arial"/>
          <w:b/>
          <w:noProof/>
          <w:sz w:val="22"/>
          <w:szCs w:val="22"/>
        </w:rPr>
        <w:t>3</w:t>
      </w:r>
      <w:r w:rsidRPr="00280205">
        <w:rPr>
          <w:rFonts w:ascii="Arial" w:hAnsi="Arial" w:cs="Arial"/>
          <w:b/>
          <w:noProof/>
          <w:sz w:val="22"/>
          <w:szCs w:val="22"/>
        </w:rPr>
        <w:t xml:space="preserve">. Rozšířitelnost </w:t>
      </w:r>
    </w:p>
    <w:p w14:paraId="1B38F4F6" w14:textId="77777777" w:rsidR="005563B9" w:rsidRDefault="007C1D8E" w:rsidP="00A76236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280205">
        <w:rPr>
          <w:rFonts w:ascii="Arial" w:hAnsi="Arial" w:cs="Arial"/>
          <w:noProof/>
          <w:sz w:val="22"/>
          <w:szCs w:val="22"/>
        </w:rPr>
        <w:t xml:space="preserve">Rozvaděč v požadované sestavě ( která bude specifikována až na základě realizačního projektu ve fázi závazné objednávky) </w:t>
      </w:r>
      <w:del w:id="0" w:author="Földeši, Igor" w:date="2022-11-18T08:24:00Z">
        <w:r w:rsidRPr="00280205" w:rsidDel="004B507B">
          <w:rPr>
            <w:rFonts w:ascii="Arial" w:hAnsi="Arial" w:cs="Arial"/>
            <w:noProof/>
            <w:sz w:val="22"/>
            <w:szCs w:val="22"/>
          </w:rPr>
          <w:delText xml:space="preserve"> </w:delText>
        </w:r>
      </w:del>
      <w:r w:rsidRPr="00280205">
        <w:rPr>
          <w:rFonts w:ascii="Arial" w:hAnsi="Arial" w:cs="Arial"/>
          <w:noProof/>
          <w:sz w:val="22"/>
          <w:szCs w:val="22"/>
        </w:rPr>
        <w:t xml:space="preserve">musí umožňovat rozšíření navržené sestavy </w:t>
      </w:r>
      <w:r>
        <w:rPr>
          <w:rFonts w:ascii="Arial" w:hAnsi="Arial" w:cs="Arial"/>
          <w:noProof/>
          <w:sz w:val="22"/>
          <w:szCs w:val="22"/>
        </w:rPr>
        <w:t>na obě strany. Nabízející uvede</w:t>
      </w:r>
      <w:r w:rsidRPr="00280205">
        <w:rPr>
          <w:rFonts w:ascii="Arial" w:hAnsi="Arial" w:cs="Arial"/>
          <w:noProof/>
          <w:sz w:val="22"/>
          <w:szCs w:val="22"/>
        </w:rPr>
        <w:t>, které typy skříní mohou být na konci sestavy, aby byla splněna podmínk</w:t>
      </w:r>
      <w:r w:rsidR="005563B9">
        <w:rPr>
          <w:rFonts w:ascii="Arial" w:hAnsi="Arial" w:cs="Arial"/>
          <w:noProof/>
          <w:sz w:val="22"/>
          <w:szCs w:val="22"/>
        </w:rPr>
        <w:t>a</w:t>
      </w:r>
      <w:r w:rsidRPr="00280205">
        <w:rPr>
          <w:rFonts w:ascii="Arial" w:hAnsi="Arial" w:cs="Arial"/>
          <w:noProof/>
          <w:sz w:val="22"/>
          <w:szCs w:val="22"/>
        </w:rPr>
        <w:t xml:space="preserve"> rozšířitelnosti, popřípadě jiné podmínky pro splnění tohoto požadavku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32D46E2" w14:textId="77777777" w:rsidR="00A76236" w:rsidRDefault="005563B9" w:rsidP="00A76236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783790">
        <w:rPr>
          <w:rFonts w:ascii="Arial" w:hAnsi="Arial" w:cs="Arial"/>
          <w:noProof/>
          <w:sz w:val="22"/>
          <w:szCs w:val="22"/>
        </w:rPr>
        <w:t xml:space="preserve">Nabízející dále uvede </w:t>
      </w:r>
      <w:r w:rsidR="005B18BD" w:rsidRPr="00783790">
        <w:rPr>
          <w:rFonts w:ascii="Arial" w:hAnsi="Arial" w:cs="Arial"/>
          <w:noProof/>
          <w:sz w:val="22"/>
          <w:szCs w:val="22"/>
        </w:rPr>
        <w:t xml:space="preserve">povolené </w:t>
      </w:r>
      <w:r w:rsidRPr="00783790">
        <w:rPr>
          <w:rFonts w:ascii="Arial" w:hAnsi="Arial" w:cs="Arial"/>
          <w:noProof/>
          <w:sz w:val="22"/>
          <w:szCs w:val="22"/>
        </w:rPr>
        <w:t xml:space="preserve">kombinace </w:t>
      </w:r>
      <w:r w:rsidR="005B18BD" w:rsidRPr="00783790">
        <w:rPr>
          <w:rFonts w:ascii="Arial" w:hAnsi="Arial" w:cs="Arial"/>
          <w:noProof/>
          <w:sz w:val="22"/>
          <w:szCs w:val="22"/>
        </w:rPr>
        <w:t xml:space="preserve">umístění </w:t>
      </w:r>
      <w:r w:rsidRPr="00783790">
        <w:rPr>
          <w:rFonts w:ascii="Arial" w:hAnsi="Arial" w:cs="Arial"/>
          <w:noProof/>
          <w:sz w:val="22"/>
          <w:szCs w:val="22"/>
        </w:rPr>
        <w:t xml:space="preserve">jednotlivých </w:t>
      </w:r>
      <w:r w:rsidR="005B18BD" w:rsidRPr="00783790">
        <w:rPr>
          <w:rFonts w:ascii="Arial" w:hAnsi="Arial" w:cs="Arial"/>
          <w:noProof/>
          <w:sz w:val="22"/>
          <w:szCs w:val="22"/>
        </w:rPr>
        <w:t>typů polí</w:t>
      </w:r>
      <w:r w:rsidRPr="00783790">
        <w:rPr>
          <w:rFonts w:ascii="Arial" w:hAnsi="Arial" w:cs="Arial"/>
          <w:noProof/>
          <w:sz w:val="22"/>
          <w:szCs w:val="22"/>
        </w:rPr>
        <w:t xml:space="preserve"> </w:t>
      </w:r>
      <w:r w:rsidR="005B18BD" w:rsidRPr="00783790">
        <w:rPr>
          <w:rFonts w:ascii="Arial" w:hAnsi="Arial" w:cs="Arial"/>
          <w:noProof/>
          <w:sz w:val="22"/>
          <w:szCs w:val="22"/>
        </w:rPr>
        <w:t xml:space="preserve">v sestavě rozvaděče </w:t>
      </w:r>
      <w:r w:rsidRPr="00783790">
        <w:rPr>
          <w:rFonts w:ascii="Arial" w:hAnsi="Arial" w:cs="Arial"/>
          <w:noProof/>
          <w:sz w:val="22"/>
          <w:szCs w:val="22"/>
        </w:rPr>
        <w:t xml:space="preserve">včetně případných </w:t>
      </w:r>
      <w:r w:rsidR="005B18BD" w:rsidRPr="00783790">
        <w:rPr>
          <w:rFonts w:ascii="Arial" w:hAnsi="Arial" w:cs="Arial"/>
          <w:noProof/>
          <w:sz w:val="22"/>
          <w:szCs w:val="22"/>
        </w:rPr>
        <w:t xml:space="preserve">dalších </w:t>
      </w:r>
      <w:r w:rsidRPr="00783790">
        <w:rPr>
          <w:rFonts w:ascii="Arial" w:hAnsi="Arial" w:cs="Arial"/>
          <w:noProof/>
          <w:sz w:val="22"/>
          <w:szCs w:val="22"/>
        </w:rPr>
        <w:t>omezení.</w:t>
      </w:r>
    </w:p>
    <w:p w14:paraId="30A4B83F" w14:textId="508A54D7" w:rsidR="007C1D8E" w:rsidRDefault="007C1D8E" w:rsidP="00A76236">
      <w:pPr>
        <w:spacing w:line="276" w:lineRule="auto"/>
        <w:jc w:val="both"/>
      </w:pPr>
      <w:r w:rsidRPr="00280205">
        <w:rPr>
          <w:rFonts w:ascii="Arial" w:hAnsi="Arial" w:cs="Arial"/>
          <w:noProof/>
          <w:sz w:val="22"/>
          <w:szCs w:val="22"/>
        </w:rPr>
        <w:t xml:space="preserve">Dveře rozvaděčů se musí </w:t>
      </w:r>
      <w:del w:id="1" w:author="Földeši, Igor" w:date="2022-11-18T08:32:00Z">
        <w:r w:rsidRPr="00280205" w:rsidDel="00B07ADC">
          <w:rPr>
            <w:rFonts w:ascii="Arial" w:hAnsi="Arial" w:cs="Arial"/>
            <w:noProof/>
            <w:sz w:val="22"/>
            <w:szCs w:val="22"/>
          </w:rPr>
          <w:delText xml:space="preserve"> </w:delText>
        </w:r>
      </w:del>
      <w:r w:rsidRPr="00280205">
        <w:rPr>
          <w:rFonts w:ascii="Arial" w:hAnsi="Arial" w:cs="Arial"/>
          <w:noProof/>
          <w:sz w:val="22"/>
          <w:szCs w:val="22"/>
        </w:rPr>
        <w:t xml:space="preserve">zavírat ve směru předpokládaného úniku, tzn. způsob otvírání (závěsy dveří na levé nebo pravé straně) bude určen až na </w:t>
      </w:r>
      <w:r>
        <w:rPr>
          <w:rFonts w:ascii="Arial" w:hAnsi="Arial" w:cs="Arial"/>
          <w:noProof/>
          <w:sz w:val="22"/>
          <w:szCs w:val="22"/>
        </w:rPr>
        <w:t>základě realizačního projektu (</w:t>
      </w:r>
      <w:r w:rsidRPr="00280205">
        <w:rPr>
          <w:rFonts w:ascii="Arial" w:hAnsi="Arial" w:cs="Arial"/>
          <w:noProof/>
          <w:sz w:val="22"/>
          <w:szCs w:val="22"/>
        </w:rPr>
        <w:t>závazné objednávky konkrétní sestavy).</w:t>
      </w:r>
      <w:r>
        <w:t xml:space="preserve">    </w:t>
      </w:r>
    </w:p>
    <w:p w14:paraId="30A4B84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41" w14:textId="77777777" w:rsidR="007C1D8E" w:rsidRPr="00280205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280205">
        <w:rPr>
          <w:rFonts w:ascii="Arial" w:hAnsi="Arial" w:cs="Arial"/>
          <w:b/>
          <w:noProof/>
          <w:sz w:val="22"/>
          <w:szCs w:val="22"/>
        </w:rPr>
        <w:t>Zařízení pro plnění plynem</w:t>
      </w:r>
    </w:p>
    <w:p w14:paraId="30A4B842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Plnění nádoby plynem je prováděno pomocí ventilu (např. DILO ventil) nebo prostřednictvím stlačitelné plnící hubice. Pokud je použit ventil, musí být umístěn na straně obsluhy rozvaděče.</w:t>
      </w:r>
    </w:p>
    <w:p w14:paraId="30A4B843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Před naplněním nádoby izolačním médiem (plynem SF</w:t>
      </w:r>
      <w:r w:rsidRPr="00E81A03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>), musí být z nádoby odstraněna případná vlhkost. Za účelem absorbování</w:t>
      </w:r>
      <w:r w:rsidRPr="00B33382">
        <w:rPr>
          <w:rFonts w:ascii="Arial" w:hAnsi="Arial" w:cs="Arial"/>
          <w:noProof/>
          <w:sz w:val="22"/>
          <w:szCs w:val="22"/>
        </w:rPr>
        <w:t xml:space="preserve"> zbytkové vlhkosti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B33382">
        <w:rPr>
          <w:rFonts w:ascii="Arial" w:hAnsi="Arial" w:cs="Arial"/>
          <w:noProof/>
          <w:sz w:val="22"/>
          <w:szCs w:val="22"/>
        </w:rPr>
        <w:t>j</w:t>
      </w:r>
      <w:r>
        <w:rPr>
          <w:rFonts w:ascii="Arial" w:hAnsi="Arial" w:cs="Arial"/>
          <w:noProof/>
          <w:sz w:val="22"/>
          <w:szCs w:val="22"/>
        </w:rPr>
        <w:t>e</w:t>
      </w:r>
      <w:r w:rsidRPr="00B33382">
        <w:rPr>
          <w:rFonts w:ascii="Arial" w:hAnsi="Arial" w:cs="Arial"/>
          <w:noProof/>
          <w:sz w:val="22"/>
          <w:szCs w:val="22"/>
        </w:rPr>
        <w:t xml:space="preserve"> přípustné </w:t>
      </w:r>
      <w:r>
        <w:rPr>
          <w:rFonts w:ascii="Arial" w:hAnsi="Arial" w:cs="Arial"/>
          <w:noProof/>
          <w:sz w:val="22"/>
          <w:szCs w:val="22"/>
        </w:rPr>
        <w:t xml:space="preserve">použití </w:t>
      </w:r>
      <w:r w:rsidRPr="00B33382">
        <w:rPr>
          <w:rFonts w:ascii="Arial" w:hAnsi="Arial" w:cs="Arial"/>
          <w:noProof/>
          <w:sz w:val="22"/>
          <w:szCs w:val="22"/>
        </w:rPr>
        <w:t>sušicí</w:t>
      </w:r>
      <w:r>
        <w:rPr>
          <w:rFonts w:ascii="Arial" w:hAnsi="Arial" w:cs="Arial"/>
          <w:noProof/>
          <w:sz w:val="22"/>
          <w:szCs w:val="22"/>
        </w:rPr>
        <w:t>ch</w:t>
      </w:r>
      <w:r w:rsidRPr="00B33382">
        <w:rPr>
          <w:rFonts w:ascii="Arial" w:hAnsi="Arial" w:cs="Arial"/>
          <w:noProof/>
          <w:sz w:val="22"/>
          <w:szCs w:val="22"/>
        </w:rPr>
        <w:t xml:space="preserve"> činid</w:t>
      </w:r>
      <w:r>
        <w:rPr>
          <w:rFonts w:ascii="Arial" w:hAnsi="Arial" w:cs="Arial"/>
          <w:noProof/>
          <w:sz w:val="22"/>
          <w:szCs w:val="22"/>
        </w:rPr>
        <w:t>e</w:t>
      </w:r>
      <w:r w:rsidRPr="00B33382">
        <w:rPr>
          <w:rFonts w:ascii="Arial" w:hAnsi="Arial" w:cs="Arial"/>
          <w:noProof/>
          <w:sz w:val="22"/>
          <w:szCs w:val="22"/>
        </w:rPr>
        <w:t>l v nádrži.</w:t>
      </w:r>
    </w:p>
    <w:p w14:paraId="30A4B844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45" w14:textId="77777777" w:rsidR="007C1D8E" w:rsidRPr="00B33382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33382">
        <w:rPr>
          <w:rFonts w:ascii="Arial" w:hAnsi="Arial" w:cs="Arial"/>
          <w:b/>
          <w:noProof/>
          <w:sz w:val="22"/>
          <w:szCs w:val="22"/>
        </w:rPr>
        <w:t>Chování v případě oblouk</w:t>
      </w:r>
      <w:r>
        <w:rPr>
          <w:rFonts w:ascii="Arial" w:hAnsi="Arial" w:cs="Arial"/>
          <w:b/>
          <w:noProof/>
          <w:sz w:val="22"/>
          <w:szCs w:val="22"/>
        </w:rPr>
        <w:t>ových zkratů</w:t>
      </w:r>
      <w:r w:rsidRPr="00B33382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30A4B846" w14:textId="77777777" w:rsidR="007C1D8E" w:rsidRPr="00B33382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33382">
        <w:rPr>
          <w:rFonts w:ascii="Arial" w:hAnsi="Arial" w:cs="Arial"/>
          <w:noProof/>
          <w:sz w:val="22"/>
          <w:szCs w:val="22"/>
        </w:rPr>
        <w:t>Vnitřní klasifikace oblouku IAC FL</w:t>
      </w:r>
      <w:r>
        <w:rPr>
          <w:rFonts w:ascii="Arial" w:hAnsi="Arial" w:cs="Arial"/>
          <w:noProof/>
          <w:sz w:val="22"/>
          <w:szCs w:val="22"/>
        </w:rPr>
        <w:t>R</w:t>
      </w:r>
      <w:r w:rsidRPr="00B33382">
        <w:rPr>
          <w:rFonts w:ascii="Arial" w:hAnsi="Arial" w:cs="Arial"/>
          <w:noProof/>
          <w:sz w:val="22"/>
          <w:szCs w:val="22"/>
        </w:rPr>
        <w:t xml:space="preserve"> 2</w:t>
      </w:r>
      <w:r>
        <w:rPr>
          <w:rFonts w:ascii="Arial" w:hAnsi="Arial" w:cs="Arial"/>
          <w:noProof/>
          <w:sz w:val="22"/>
          <w:szCs w:val="22"/>
        </w:rPr>
        <w:t>5</w:t>
      </w:r>
      <w:r w:rsidRPr="00B33382">
        <w:rPr>
          <w:rFonts w:ascii="Arial" w:hAnsi="Arial" w:cs="Arial"/>
          <w:noProof/>
          <w:sz w:val="22"/>
          <w:szCs w:val="22"/>
        </w:rPr>
        <w:t xml:space="preserve"> kA 1s </w:t>
      </w:r>
      <w:r>
        <w:rPr>
          <w:rFonts w:ascii="Arial" w:hAnsi="Arial" w:cs="Arial"/>
          <w:noProof/>
          <w:sz w:val="22"/>
          <w:szCs w:val="22"/>
        </w:rPr>
        <w:t>nebo klasifikace s vyšším j</w:t>
      </w:r>
      <w:r w:rsidRPr="00307A59">
        <w:rPr>
          <w:rFonts w:ascii="Arial" w:hAnsi="Arial" w:cs="Arial"/>
          <w:noProof/>
          <w:sz w:val="22"/>
          <w:szCs w:val="22"/>
        </w:rPr>
        <w:t>menovitý</w:t>
      </w:r>
      <w:r>
        <w:rPr>
          <w:rFonts w:ascii="Arial" w:hAnsi="Arial" w:cs="Arial"/>
          <w:noProof/>
          <w:sz w:val="22"/>
          <w:szCs w:val="22"/>
        </w:rPr>
        <w:t>m</w:t>
      </w:r>
      <w:r w:rsidRPr="00307A59">
        <w:rPr>
          <w:rFonts w:ascii="Arial" w:hAnsi="Arial" w:cs="Arial"/>
          <w:noProof/>
          <w:sz w:val="22"/>
          <w:szCs w:val="22"/>
        </w:rPr>
        <w:t xml:space="preserve"> krátk</w:t>
      </w:r>
      <w:r>
        <w:rPr>
          <w:rFonts w:ascii="Arial" w:hAnsi="Arial" w:cs="Arial"/>
          <w:noProof/>
          <w:sz w:val="22"/>
          <w:szCs w:val="22"/>
        </w:rPr>
        <w:t>odobým výdržným proudem</w:t>
      </w:r>
      <w:r w:rsidRPr="00B33382">
        <w:rPr>
          <w:rFonts w:ascii="Arial" w:hAnsi="Arial" w:cs="Arial"/>
          <w:noProof/>
          <w:sz w:val="22"/>
          <w:szCs w:val="22"/>
        </w:rPr>
        <w:t xml:space="preserve"> musí být prokázána podle 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B33382">
        <w:rPr>
          <w:rFonts w:ascii="Arial" w:hAnsi="Arial" w:cs="Arial"/>
          <w:noProof/>
          <w:sz w:val="22"/>
          <w:szCs w:val="22"/>
        </w:rPr>
        <w:t>EN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B33382">
        <w:rPr>
          <w:rFonts w:ascii="Arial" w:hAnsi="Arial" w:cs="Arial"/>
          <w:noProof/>
          <w:sz w:val="22"/>
          <w:szCs w:val="22"/>
        </w:rPr>
        <w:t>62271-200</w:t>
      </w:r>
      <w:r>
        <w:rPr>
          <w:rFonts w:ascii="Arial" w:hAnsi="Arial" w:cs="Arial"/>
          <w:noProof/>
          <w:sz w:val="22"/>
          <w:szCs w:val="22"/>
        </w:rPr>
        <w:t xml:space="preserve"> ed.2</w:t>
      </w:r>
      <w:r w:rsidRPr="00B33382">
        <w:rPr>
          <w:rFonts w:ascii="Arial" w:hAnsi="Arial" w:cs="Arial"/>
          <w:noProof/>
          <w:sz w:val="22"/>
          <w:szCs w:val="22"/>
        </w:rPr>
        <w:t xml:space="preserve">. </w:t>
      </w:r>
    </w:p>
    <w:p w14:paraId="30A4B847" w14:textId="77777777" w:rsidR="007C1D8E" w:rsidRPr="00B33382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33382">
        <w:rPr>
          <w:rFonts w:ascii="Arial" w:hAnsi="Arial" w:cs="Arial"/>
          <w:noProof/>
          <w:sz w:val="22"/>
          <w:szCs w:val="22"/>
        </w:rPr>
        <w:t>Ochrana přetlak</w:t>
      </w:r>
      <w:r>
        <w:rPr>
          <w:rFonts w:ascii="Arial" w:hAnsi="Arial" w:cs="Arial"/>
          <w:noProof/>
          <w:sz w:val="22"/>
          <w:szCs w:val="22"/>
        </w:rPr>
        <w:t>u</w:t>
      </w:r>
      <w:r w:rsidRPr="00B33382">
        <w:rPr>
          <w:rFonts w:ascii="Arial" w:hAnsi="Arial" w:cs="Arial"/>
          <w:noProof/>
          <w:sz w:val="22"/>
          <w:szCs w:val="22"/>
        </w:rPr>
        <w:t xml:space="preserve"> nádoby musí být provedena </w:t>
      </w:r>
      <w:r>
        <w:rPr>
          <w:rFonts w:ascii="Arial" w:hAnsi="Arial" w:cs="Arial"/>
          <w:noProof/>
          <w:sz w:val="22"/>
          <w:szCs w:val="22"/>
        </w:rPr>
        <w:t>pomocí pojistné membrány</w:t>
      </w:r>
      <w:r w:rsidRPr="00B33382">
        <w:rPr>
          <w:rFonts w:ascii="Arial" w:hAnsi="Arial" w:cs="Arial"/>
          <w:noProof/>
          <w:sz w:val="22"/>
          <w:szCs w:val="22"/>
        </w:rPr>
        <w:t xml:space="preserve">. </w:t>
      </w:r>
    </w:p>
    <w:p w14:paraId="30A4B848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33382">
        <w:rPr>
          <w:rFonts w:ascii="Arial" w:hAnsi="Arial" w:cs="Arial"/>
          <w:noProof/>
          <w:sz w:val="22"/>
          <w:szCs w:val="22"/>
        </w:rPr>
        <w:t xml:space="preserve">Protrhnutí </w:t>
      </w:r>
      <w:r>
        <w:rPr>
          <w:rFonts w:ascii="Arial" w:hAnsi="Arial" w:cs="Arial"/>
          <w:noProof/>
          <w:sz w:val="22"/>
          <w:szCs w:val="22"/>
        </w:rPr>
        <w:t>membrány</w:t>
      </w:r>
      <w:r w:rsidRPr="00B3338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musí nastat při vyšším než </w:t>
      </w:r>
      <w:r w:rsidRPr="00B33382">
        <w:rPr>
          <w:rFonts w:ascii="Arial" w:hAnsi="Arial" w:cs="Arial"/>
          <w:noProof/>
          <w:sz w:val="22"/>
          <w:szCs w:val="22"/>
        </w:rPr>
        <w:t>provozní tlak</w:t>
      </w:r>
      <w:r>
        <w:rPr>
          <w:rFonts w:ascii="Arial" w:hAnsi="Arial" w:cs="Arial"/>
          <w:noProof/>
          <w:sz w:val="22"/>
          <w:szCs w:val="22"/>
        </w:rPr>
        <w:t>u</w:t>
      </w:r>
      <w:r w:rsidRPr="00B33382">
        <w:rPr>
          <w:rFonts w:ascii="Arial" w:hAnsi="Arial" w:cs="Arial"/>
          <w:noProof/>
          <w:sz w:val="22"/>
          <w:szCs w:val="22"/>
        </w:rPr>
        <w:t xml:space="preserve"> a </w:t>
      </w:r>
      <w:r>
        <w:rPr>
          <w:rFonts w:ascii="Arial" w:hAnsi="Arial" w:cs="Arial"/>
          <w:noProof/>
          <w:sz w:val="22"/>
          <w:szCs w:val="22"/>
        </w:rPr>
        <w:t>při nižším přetlaku než je tlak pro protržení nádoby.</w:t>
      </w:r>
    </w:p>
    <w:p w14:paraId="30A4B84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33382">
        <w:rPr>
          <w:rFonts w:ascii="Arial" w:hAnsi="Arial" w:cs="Arial"/>
          <w:noProof/>
          <w:sz w:val="22"/>
          <w:szCs w:val="22"/>
        </w:rPr>
        <w:t>Plyny proudící v případě vnitřního oblouku nesmí vést k</w:t>
      </w:r>
      <w:r>
        <w:rPr>
          <w:rFonts w:ascii="Arial" w:hAnsi="Arial" w:cs="Arial"/>
          <w:noProof/>
          <w:sz w:val="22"/>
          <w:szCs w:val="22"/>
        </w:rPr>
        <w:t>e straně, kde manipuluje obsluha rozvaděče. Vyfouknutí přetlaku musí být provedeno směrem vzhůru nebo za rozvaděč.</w:t>
      </w:r>
    </w:p>
    <w:p w14:paraId="30A4B84A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4B" w14:textId="77777777" w:rsidR="007C1D8E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Elektrické pohony</w:t>
      </w:r>
    </w:p>
    <w:p w14:paraId="30A4B84C" w14:textId="77777777" w:rsidR="007C1D8E" w:rsidRPr="000D1157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0D1157">
        <w:rPr>
          <w:rFonts w:ascii="Arial" w:hAnsi="Arial" w:cs="Arial"/>
          <w:noProof/>
          <w:sz w:val="22"/>
          <w:szCs w:val="22"/>
        </w:rPr>
        <w:t xml:space="preserve">Spínací zařízení jsou poháněny </w:t>
      </w:r>
      <w:r>
        <w:rPr>
          <w:rFonts w:ascii="Arial" w:hAnsi="Arial" w:cs="Arial"/>
          <w:noProof/>
          <w:sz w:val="22"/>
          <w:szCs w:val="22"/>
        </w:rPr>
        <w:t>elektrickým ovládáním</w:t>
      </w:r>
      <w:r w:rsidRPr="000D1157">
        <w:rPr>
          <w:rFonts w:ascii="Arial" w:hAnsi="Arial" w:cs="Arial"/>
          <w:noProof/>
          <w:sz w:val="22"/>
          <w:szCs w:val="22"/>
        </w:rPr>
        <w:t xml:space="preserve">. Spínací hřídel ovládá </w:t>
      </w:r>
      <w:r>
        <w:rPr>
          <w:rFonts w:ascii="Arial" w:hAnsi="Arial" w:cs="Arial"/>
          <w:noProof/>
          <w:sz w:val="22"/>
          <w:szCs w:val="22"/>
        </w:rPr>
        <w:t xml:space="preserve">signilazici </w:t>
      </w:r>
      <w:r w:rsidRPr="000D1157">
        <w:rPr>
          <w:rFonts w:ascii="Arial" w:hAnsi="Arial" w:cs="Arial"/>
          <w:noProof/>
          <w:sz w:val="22"/>
          <w:szCs w:val="22"/>
        </w:rPr>
        <w:t>indikace polohy</w:t>
      </w:r>
      <w:r>
        <w:rPr>
          <w:rFonts w:ascii="Arial" w:hAnsi="Arial" w:cs="Arial"/>
          <w:noProof/>
          <w:sz w:val="22"/>
          <w:szCs w:val="22"/>
        </w:rPr>
        <w:t xml:space="preserve"> spínače</w:t>
      </w:r>
      <w:r w:rsidRPr="000D1157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Indikátor stavu spínacího přístroje je přímo spojen s pohyblivou částí kontaktu na ovládací ose.</w:t>
      </w:r>
      <w:r w:rsidRPr="000D1157">
        <w:rPr>
          <w:rFonts w:ascii="Arial" w:hAnsi="Arial" w:cs="Arial"/>
          <w:noProof/>
          <w:sz w:val="22"/>
          <w:szCs w:val="22"/>
        </w:rPr>
        <w:t xml:space="preserve"> </w:t>
      </w:r>
    </w:p>
    <w:p w14:paraId="30A4B84D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4E" w14:textId="77777777" w:rsidR="007C1D8E" w:rsidRPr="00722F1B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bookmarkStart w:id="2" w:name="_Hlk112160289"/>
      <w:r>
        <w:rPr>
          <w:rFonts w:ascii="Arial" w:hAnsi="Arial" w:cs="Arial"/>
          <w:b/>
          <w:noProof/>
          <w:sz w:val="22"/>
          <w:szCs w:val="22"/>
        </w:rPr>
        <w:t>D</w:t>
      </w:r>
      <w:r w:rsidRPr="00722F1B">
        <w:rPr>
          <w:rFonts w:ascii="Arial" w:hAnsi="Arial" w:cs="Arial"/>
          <w:b/>
          <w:noProof/>
          <w:sz w:val="22"/>
          <w:szCs w:val="22"/>
        </w:rPr>
        <w:t>álkové ovládání</w:t>
      </w:r>
    </w:p>
    <w:p w14:paraId="30A4B84F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Všechny spínací prvky jsou vybaveny motorovým pohonem, včetně pomocných kontaktů a  signalizací úniku plynu SF</w:t>
      </w:r>
      <w:r w:rsidRPr="007B195C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 (tlakový spínač).</w:t>
      </w:r>
    </w:p>
    <w:p w14:paraId="30A4B85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51" w14:textId="77777777" w:rsidR="007C1D8E" w:rsidRPr="00B87A8C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Pr="00B87A8C">
        <w:rPr>
          <w:rFonts w:ascii="Arial" w:hAnsi="Arial" w:cs="Arial"/>
          <w:noProof/>
          <w:sz w:val="22"/>
          <w:szCs w:val="22"/>
        </w:rPr>
        <w:t>vládací napětí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B87A8C">
        <w:rPr>
          <w:rFonts w:ascii="Arial" w:hAnsi="Arial" w:cs="Arial"/>
          <w:noProof/>
          <w:sz w:val="22"/>
          <w:szCs w:val="22"/>
        </w:rPr>
        <w:tab/>
      </w:r>
      <w:r w:rsidRPr="00B87A8C">
        <w:rPr>
          <w:rFonts w:ascii="Arial" w:hAnsi="Arial" w:cs="Arial"/>
          <w:noProof/>
          <w:sz w:val="22"/>
          <w:szCs w:val="22"/>
        </w:rPr>
        <w:tab/>
      </w:r>
      <w:r w:rsidRPr="00B87A8C">
        <w:rPr>
          <w:rFonts w:ascii="Arial" w:hAnsi="Arial" w:cs="Arial"/>
          <w:noProof/>
          <w:sz w:val="22"/>
          <w:szCs w:val="22"/>
        </w:rPr>
        <w:tab/>
        <w:t xml:space="preserve">     </w:t>
      </w:r>
      <w:r w:rsidRPr="00B87A8C">
        <w:rPr>
          <w:rFonts w:ascii="Arial" w:hAnsi="Arial" w:cs="Arial"/>
          <w:noProof/>
          <w:sz w:val="22"/>
          <w:szCs w:val="22"/>
        </w:rPr>
        <w:tab/>
        <w:t xml:space="preserve">110 V DC </w:t>
      </w:r>
    </w:p>
    <w:p w14:paraId="30A4B852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Na</w:t>
      </w:r>
      <w:r w:rsidRPr="00B87A8C">
        <w:rPr>
          <w:rFonts w:ascii="Arial" w:hAnsi="Arial" w:cs="Arial"/>
          <w:noProof/>
          <w:sz w:val="22"/>
          <w:szCs w:val="22"/>
        </w:rPr>
        <w:t xml:space="preserve">pájecí napětí motorů pohonů spínačů </w:t>
      </w:r>
      <w:r w:rsidRPr="00B87A8C">
        <w:rPr>
          <w:rFonts w:ascii="Arial" w:hAnsi="Arial" w:cs="Arial"/>
          <w:noProof/>
          <w:sz w:val="22"/>
          <w:szCs w:val="22"/>
        </w:rPr>
        <w:tab/>
        <w:t>110 V</w:t>
      </w:r>
      <w:r>
        <w:rPr>
          <w:rFonts w:ascii="Arial" w:hAnsi="Arial" w:cs="Arial"/>
          <w:noProof/>
          <w:sz w:val="22"/>
          <w:szCs w:val="22"/>
        </w:rPr>
        <w:t> </w:t>
      </w:r>
      <w:r w:rsidRPr="00B87A8C">
        <w:rPr>
          <w:rFonts w:ascii="Arial" w:hAnsi="Arial" w:cs="Arial"/>
          <w:noProof/>
          <w:sz w:val="22"/>
          <w:szCs w:val="22"/>
        </w:rPr>
        <w:t>DC</w:t>
      </w:r>
    </w:p>
    <w:p w14:paraId="28AAF324" w14:textId="77777777" w:rsidR="00605549" w:rsidRDefault="00605549" w:rsidP="001D2B4D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  <w:highlight w:val="cyan"/>
        </w:rPr>
      </w:pPr>
      <w:bookmarkStart w:id="3" w:name="_Hlk112159540"/>
    </w:p>
    <w:p w14:paraId="625A96ED" w14:textId="714FEC18" w:rsidR="00605549" w:rsidRPr="00524708" w:rsidRDefault="00605549" w:rsidP="001D2B4D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24708">
        <w:rPr>
          <w:rFonts w:ascii="Arial" w:hAnsi="Arial" w:cs="Arial"/>
          <w:noProof/>
          <w:sz w:val="22"/>
          <w:szCs w:val="22"/>
        </w:rPr>
        <w:t>Funkce strhání vypínače při manipulaci se zemničem bude zajištěna pomocí SW.</w:t>
      </w:r>
    </w:p>
    <w:bookmarkEnd w:id="3"/>
    <w:bookmarkEnd w:id="2"/>
    <w:p w14:paraId="30A4B854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55" w14:textId="77777777" w:rsidR="007C1D8E" w:rsidRPr="00D85860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D85860">
        <w:rPr>
          <w:rFonts w:ascii="Arial" w:hAnsi="Arial" w:cs="Arial"/>
          <w:b/>
          <w:noProof/>
          <w:sz w:val="22"/>
          <w:szCs w:val="22"/>
        </w:rPr>
        <w:t>Ruční ovládání</w:t>
      </w:r>
    </w:p>
    <w:p w14:paraId="30A4B856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Pr="00D85860">
        <w:rPr>
          <w:rFonts w:ascii="Arial" w:hAnsi="Arial" w:cs="Arial"/>
          <w:noProof/>
          <w:sz w:val="22"/>
          <w:szCs w:val="22"/>
        </w:rPr>
        <w:t>šech</w:t>
      </w:r>
      <w:r>
        <w:rPr>
          <w:rFonts w:ascii="Arial" w:hAnsi="Arial" w:cs="Arial"/>
          <w:noProof/>
          <w:sz w:val="22"/>
          <w:szCs w:val="22"/>
        </w:rPr>
        <w:t>ny</w:t>
      </w:r>
      <w:r w:rsidRPr="00D85860">
        <w:rPr>
          <w:rFonts w:ascii="Arial" w:hAnsi="Arial" w:cs="Arial"/>
          <w:noProof/>
          <w:sz w:val="22"/>
          <w:szCs w:val="22"/>
        </w:rPr>
        <w:t xml:space="preserve"> el. ovládan</w:t>
      </w:r>
      <w:r>
        <w:rPr>
          <w:rFonts w:ascii="Arial" w:hAnsi="Arial" w:cs="Arial"/>
          <w:noProof/>
          <w:sz w:val="22"/>
          <w:szCs w:val="22"/>
        </w:rPr>
        <w:t>é</w:t>
      </w:r>
      <w:r w:rsidRPr="00D85860">
        <w:rPr>
          <w:rFonts w:ascii="Arial" w:hAnsi="Arial" w:cs="Arial"/>
          <w:noProof/>
          <w:sz w:val="22"/>
          <w:szCs w:val="22"/>
        </w:rPr>
        <w:t xml:space="preserve"> spínač</w:t>
      </w:r>
      <w:r>
        <w:rPr>
          <w:rFonts w:ascii="Arial" w:hAnsi="Arial" w:cs="Arial"/>
          <w:noProof/>
          <w:sz w:val="22"/>
          <w:szCs w:val="22"/>
        </w:rPr>
        <w:t>e</w:t>
      </w:r>
      <w:r w:rsidRPr="00D85860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musí být vybaveny</w:t>
      </w:r>
      <w:r w:rsidRPr="00D85860">
        <w:rPr>
          <w:rFonts w:ascii="Arial" w:hAnsi="Arial" w:cs="Arial"/>
          <w:noProof/>
          <w:sz w:val="22"/>
          <w:szCs w:val="22"/>
        </w:rPr>
        <w:t xml:space="preserve"> místní</w:t>
      </w:r>
      <w:r>
        <w:rPr>
          <w:rFonts w:ascii="Arial" w:hAnsi="Arial" w:cs="Arial"/>
          <w:noProof/>
          <w:sz w:val="22"/>
          <w:szCs w:val="22"/>
        </w:rPr>
        <w:t>m</w:t>
      </w:r>
      <w:r w:rsidRPr="00D85860">
        <w:rPr>
          <w:rFonts w:ascii="Arial" w:hAnsi="Arial" w:cs="Arial"/>
          <w:noProof/>
          <w:sz w:val="22"/>
          <w:szCs w:val="22"/>
        </w:rPr>
        <w:t xml:space="preserve"> ruční</w:t>
      </w:r>
      <w:r>
        <w:rPr>
          <w:rFonts w:ascii="Arial" w:hAnsi="Arial" w:cs="Arial"/>
          <w:noProof/>
          <w:sz w:val="22"/>
          <w:szCs w:val="22"/>
        </w:rPr>
        <w:t>m</w:t>
      </w:r>
      <w:r w:rsidRPr="00D85860">
        <w:rPr>
          <w:rFonts w:ascii="Arial" w:hAnsi="Arial" w:cs="Arial"/>
          <w:noProof/>
          <w:sz w:val="22"/>
          <w:szCs w:val="22"/>
        </w:rPr>
        <w:t xml:space="preserve"> ovládání</w:t>
      </w:r>
      <w:r>
        <w:rPr>
          <w:rFonts w:ascii="Arial" w:hAnsi="Arial" w:cs="Arial"/>
          <w:noProof/>
          <w:sz w:val="22"/>
          <w:szCs w:val="22"/>
        </w:rPr>
        <w:t>m</w:t>
      </w:r>
      <w:r w:rsidRPr="00D85860">
        <w:rPr>
          <w:rFonts w:ascii="Arial" w:hAnsi="Arial" w:cs="Arial"/>
          <w:noProof/>
          <w:sz w:val="22"/>
          <w:szCs w:val="22"/>
        </w:rPr>
        <w:t xml:space="preserve"> (z řídícího modulu) a v případě poruchových stavů možnost ručního mechanického ovládání z přední strany rozvaděče </w:t>
      </w:r>
      <w:r>
        <w:rPr>
          <w:rFonts w:ascii="Arial" w:hAnsi="Arial" w:cs="Arial"/>
          <w:noProof/>
          <w:sz w:val="22"/>
          <w:szCs w:val="22"/>
        </w:rPr>
        <w:t>(</w:t>
      </w:r>
      <w:r w:rsidRPr="00D85860">
        <w:rPr>
          <w:rFonts w:ascii="Arial" w:hAnsi="Arial" w:cs="Arial"/>
          <w:noProof/>
          <w:sz w:val="22"/>
          <w:szCs w:val="22"/>
        </w:rPr>
        <w:t>bez možnosti otevření dveří).</w:t>
      </w:r>
    </w:p>
    <w:p w14:paraId="30A4B85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BD0CFB">
        <w:rPr>
          <w:rFonts w:ascii="Arial" w:hAnsi="Arial" w:cs="Arial"/>
          <w:noProof/>
          <w:sz w:val="22"/>
          <w:szCs w:val="22"/>
        </w:rPr>
        <w:t>Ovládací prvky (</w:t>
      </w:r>
      <w:r>
        <w:rPr>
          <w:rFonts w:ascii="Arial" w:hAnsi="Arial" w:cs="Arial"/>
          <w:noProof/>
          <w:sz w:val="22"/>
          <w:szCs w:val="22"/>
        </w:rPr>
        <w:t>ruční pohony</w:t>
      </w:r>
      <w:r w:rsidRPr="00BD0CFB">
        <w:rPr>
          <w:rFonts w:ascii="Arial" w:hAnsi="Arial" w:cs="Arial"/>
          <w:noProof/>
          <w:sz w:val="22"/>
          <w:szCs w:val="22"/>
        </w:rPr>
        <w:t>) v poli rozvaděče musí být ve výšce min. 1 m až 1,9 m nad podlahou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5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5A" w14:textId="77777777" w:rsidR="007C1D8E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Blokace</w:t>
      </w:r>
    </w:p>
    <w:p w14:paraId="30A4B85B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m</w:t>
      </w:r>
      <w:r w:rsidRPr="00070757">
        <w:rPr>
          <w:rFonts w:ascii="Arial" w:hAnsi="Arial" w:cs="Arial"/>
          <w:noProof/>
          <w:sz w:val="22"/>
          <w:szCs w:val="22"/>
        </w:rPr>
        <w:t xml:space="preserve">usí být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070757">
        <w:rPr>
          <w:rFonts w:ascii="Arial" w:hAnsi="Arial" w:cs="Arial"/>
          <w:noProof/>
          <w:sz w:val="22"/>
          <w:szCs w:val="22"/>
        </w:rPr>
        <w:t>mechanick</w:t>
      </w:r>
      <w:r>
        <w:rPr>
          <w:rFonts w:ascii="Arial" w:hAnsi="Arial" w:cs="Arial"/>
          <w:noProof/>
          <w:sz w:val="22"/>
          <w:szCs w:val="22"/>
        </w:rPr>
        <w:t>ými</w:t>
      </w:r>
      <w:r w:rsidRPr="00070757">
        <w:rPr>
          <w:rFonts w:ascii="Arial" w:hAnsi="Arial" w:cs="Arial"/>
          <w:noProof/>
          <w:sz w:val="22"/>
          <w:szCs w:val="22"/>
        </w:rPr>
        <w:t xml:space="preserve"> blokovací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070757">
        <w:rPr>
          <w:rFonts w:ascii="Arial" w:hAnsi="Arial" w:cs="Arial"/>
          <w:noProof/>
          <w:sz w:val="22"/>
          <w:szCs w:val="22"/>
        </w:rPr>
        <w:t xml:space="preserve"> zařízení</w:t>
      </w:r>
      <w:r>
        <w:rPr>
          <w:rFonts w:ascii="Arial" w:hAnsi="Arial" w:cs="Arial"/>
          <w:noProof/>
          <w:sz w:val="22"/>
          <w:szCs w:val="22"/>
        </w:rPr>
        <w:t>mi</w:t>
      </w:r>
      <w:r w:rsidRPr="00070757">
        <w:rPr>
          <w:rFonts w:ascii="Arial" w:hAnsi="Arial" w:cs="Arial"/>
          <w:noProof/>
          <w:sz w:val="22"/>
          <w:szCs w:val="22"/>
        </w:rPr>
        <w:t xml:space="preserve"> mezi spínací</w:t>
      </w:r>
      <w:r>
        <w:rPr>
          <w:rFonts w:ascii="Arial" w:hAnsi="Arial" w:cs="Arial"/>
          <w:noProof/>
          <w:sz w:val="22"/>
          <w:szCs w:val="22"/>
        </w:rPr>
        <w:t xml:space="preserve">mi prvky </w:t>
      </w:r>
      <w:r w:rsidRPr="00070757">
        <w:rPr>
          <w:rFonts w:ascii="Arial" w:hAnsi="Arial" w:cs="Arial"/>
          <w:noProof/>
          <w:sz w:val="22"/>
          <w:szCs w:val="22"/>
        </w:rPr>
        <w:t>mezi sebou, jakož i mezi spínací</w:t>
      </w:r>
      <w:r>
        <w:rPr>
          <w:rFonts w:ascii="Arial" w:hAnsi="Arial" w:cs="Arial"/>
          <w:noProof/>
          <w:sz w:val="22"/>
          <w:szCs w:val="22"/>
        </w:rPr>
        <w:t>m</w:t>
      </w:r>
      <w:r w:rsidRPr="00070757">
        <w:rPr>
          <w:rFonts w:ascii="Arial" w:hAnsi="Arial" w:cs="Arial"/>
          <w:noProof/>
          <w:sz w:val="22"/>
          <w:szCs w:val="22"/>
        </w:rPr>
        <w:t xml:space="preserve"> zařízení</w:t>
      </w:r>
      <w:r>
        <w:rPr>
          <w:rFonts w:ascii="Arial" w:hAnsi="Arial" w:cs="Arial"/>
          <w:noProof/>
          <w:sz w:val="22"/>
          <w:szCs w:val="22"/>
        </w:rPr>
        <w:t>m</w:t>
      </w:r>
      <w:r w:rsidRPr="00070757">
        <w:rPr>
          <w:rFonts w:ascii="Arial" w:hAnsi="Arial" w:cs="Arial"/>
          <w:noProof/>
          <w:sz w:val="22"/>
          <w:szCs w:val="22"/>
        </w:rPr>
        <w:t xml:space="preserve"> a kryty </w:t>
      </w:r>
      <w:r>
        <w:rPr>
          <w:rFonts w:ascii="Arial" w:hAnsi="Arial" w:cs="Arial"/>
          <w:noProof/>
          <w:sz w:val="22"/>
          <w:szCs w:val="22"/>
        </w:rPr>
        <w:t>kabelového prostoru</w:t>
      </w:r>
      <w:r w:rsidRPr="00070757">
        <w:rPr>
          <w:rFonts w:ascii="Arial" w:hAnsi="Arial" w:cs="Arial"/>
          <w:noProof/>
          <w:sz w:val="22"/>
          <w:szCs w:val="22"/>
        </w:rPr>
        <w:t xml:space="preserve">. </w:t>
      </w:r>
    </w:p>
    <w:p w14:paraId="30A4B85C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6C1E7E">
        <w:rPr>
          <w:rFonts w:ascii="Arial" w:hAnsi="Arial" w:cs="Arial"/>
          <w:noProof/>
          <w:sz w:val="22"/>
          <w:szCs w:val="22"/>
        </w:rPr>
        <w:t>Odpínače s uzemňovači jsou konstruovány jako třípolohové, jejichž konstrukce neumožňuje současné zapnutí odpínače a uzemňovače.</w:t>
      </w:r>
    </w:p>
    <w:p w14:paraId="30A4B85D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070757">
        <w:rPr>
          <w:rFonts w:ascii="Arial" w:hAnsi="Arial" w:cs="Arial"/>
          <w:noProof/>
          <w:sz w:val="22"/>
          <w:szCs w:val="22"/>
        </w:rPr>
        <w:t xml:space="preserve">usí být splněny </w:t>
      </w:r>
      <w:r>
        <w:rPr>
          <w:rFonts w:ascii="Arial" w:hAnsi="Arial" w:cs="Arial"/>
          <w:noProof/>
          <w:sz w:val="22"/>
          <w:szCs w:val="22"/>
        </w:rPr>
        <w:t>násled</w:t>
      </w:r>
      <w:r w:rsidRPr="00070757">
        <w:rPr>
          <w:rFonts w:ascii="Arial" w:hAnsi="Arial" w:cs="Arial"/>
          <w:noProof/>
          <w:sz w:val="22"/>
          <w:szCs w:val="22"/>
        </w:rPr>
        <w:t xml:space="preserve">ující </w:t>
      </w:r>
      <w:r>
        <w:rPr>
          <w:rFonts w:ascii="Arial" w:hAnsi="Arial" w:cs="Arial"/>
          <w:noProof/>
          <w:sz w:val="22"/>
          <w:szCs w:val="22"/>
        </w:rPr>
        <w:t>podmínky blokace</w:t>
      </w:r>
      <w:r w:rsidRPr="00070757">
        <w:rPr>
          <w:rFonts w:ascii="Arial" w:hAnsi="Arial" w:cs="Arial"/>
          <w:noProof/>
          <w:sz w:val="22"/>
          <w:szCs w:val="22"/>
        </w:rPr>
        <w:t>:</w:t>
      </w:r>
    </w:p>
    <w:p w14:paraId="30A4B85E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5F" w14:textId="77777777" w:rsidR="007C1D8E" w:rsidRPr="00B87A8C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 xml:space="preserve">Pole vývodu linek 22 kV, spínače podélného dělení, příčného spínače přípojnic, </w:t>
      </w:r>
    </w:p>
    <w:p w14:paraId="30A4B860" w14:textId="77777777" w:rsidR="007C1D8E" w:rsidRPr="00B87A8C" w:rsidRDefault="007C1D8E" w:rsidP="00B52503">
      <w:pPr>
        <w:numPr>
          <w:ilvl w:val="0"/>
          <w:numId w:val="12"/>
        </w:numPr>
        <w:spacing w:line="276" w:lineRule="auto"/>
        <w:ind w:left="1428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>Odpojovač/uzemňovač – vzájemná blokace</w:t>
      </w:r>
    </w:p>
    <w:p w14:paraId="30A4B861" w14:textId="77777777" w:rsidR="007C1D8E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0A4B862" w14:textId="77777777" w:rsidR="007C1D8E" w:rsidRPr="00B87A8C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>Pole vývodů linek 22 kV</w:t>
      </w:r>
    </w:p>
    <w:p w14:paraId="30A4B863" w14:textId="77777777" w:rsidR="007C1D8E" w:rsidRPr="00B87A8C" w:rsidRDefault="007C1D8E" w:rsidP="00B52503">
      <w:pPr>
        <w:numPr>
          <w:ilvl w:val="0"/>
          <w:numId w:val="12"/>
        </w:numPr>
        <w:spacing w:line="276" w:lineRule="auto"/>
        <w:ind w:left="1428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 xml:space="preserve">Uzemňovač/kryt kabelového prostoru – otevření kabelového prostoru možné pouze v poloze uzemněno. </w:t>
      </w:r>
      <w:bookmarkStart w:id="4" w:name="_Hlk110584998"/>
      <w:r w:rsidRPr="00B87A8C">
        <w:rPr>
          <w:rFonts w:ascii="Arial" w:hAnsi="Arial" w:cs="Arial"/>
          <w:noProof/>
          <w:sz w:val="22"/>
          <w:szCs w:val="22"/>
        </w:rPr>
        <w:t>Musí být možné odzemnit s otevřeným kabelovým prostorem z důvodu provedení plášťové zkoušky kabelového vedení + diagnostika.</w:t>
      </w:r>
    </w:p>
    <w:bookmarkEnd w:id="4"/>
    <w:p w14:paraId="30A4B864" w14:textId="77777777" w:rsidR="007C1D8E" w:rsidRPr="00B87A8C" w:rsidRDefault="007C1D8E" w:rsidP="00B52503">
      <w:pPr>
        <w:numPr>
          <w:ilvl w:val="0"/>
          <w:numId w:val="12"/>
        </w:numPr>
        <w:spacing w:line="276" w:lineRule="auto"/>
        <w:ind w:left="1428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>Kryt kabelového prostoru/odpojovač - Manipulace na odpojovači pouze při zakrytém a uzamčeném kabelovém prostoru; Uzamčení pohonu odpojovače (zpětná závora);</w:t>
      </w:r>
    </w:p>
    <w:p w14:paraId="30A4B865" w14:textId="77777777" w:rsidR="007C1D8E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0A4B866" w14:textId="77777777" w:rsidR="007C1D8E" w:rsidRPr="00B87A8C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>Pole vývodu na transformátor</w:t>
      </w:r>
    </w:p>
    <w:p w14:paraId="30A4B867" w14:textId="77777777" w:rsidR="007C1D8E" w:rsidRPr="00B87A8C" w:rsidRDefault="007C1D8E" w:rsidP="00B52503">
      <w:pPr>
        <w:numPr>
          <w:ilvl w:val="0"/>
          <w:numId w:val="12"/>
        </w:numPr>
        <w:spacing w:line="276" w:lineRule="auto"/>
        <w:ind w:left="1428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>Odpojovač/uzemňovač – vzájemná blokace</w:t>
      </w:r>
    </w:p>
    <w:p w14:paraId="26831B84" w14:textId="77777777" w:rsidR="003041DB" w:rsidRPr="00B87A8C" w:rsidRDefault="007C1D8E" w:rsidP="003041DB">
      <w:pPr>
        <w:numPr>
          <w:ilvl w:val="0"/>
          <w:numId w:val="12"/>
        </w:numPr>
        <w:spacing w:line="276" w:lineRule="auto"/>
        <w:ind w:left="1428"/>
        <w:rPr>
          <w:rFonts w:ascii="Arial" w:hAnsi="Arial" w:cs="Arial"/>
          <w:noProof/>
          <w:sz w:val="22"/>
          <w:szCs w:val="22"/>
        </w:rPr>
      </w:pPr>
      <w:r w:rsidRPr="00B87A8C">
        <w:rPr>
          <w:rFonts w:ascii="Arial" w:hAnsi="Arial" w:cs="Arial"/>
          <w:noProof/>
          <w:sz w:val="22"/>
          <w:szCs w:val="22"/>
        </w:rPr>
        <w:t xml:space="preserve">Uzemňovač/kryt kabelového prostoru - Otevření kabelového prostoru možné pouze v poloze uzemněno; </w:t>
      </w:r>
      <w:r w:rsidR="003041DB" w:rsidRPr="00B87A8C">
        <w:rPr>
          <w:rFonts w:ascii="Arial" w:hAnsi="Arial" w:cs="Arial"/>
          <w:noProof/>
          <w:sz w:val="22"/>
          <w:szCs w:val="22"/>
        </w:rPr>
        <w:t>Musí být možné odzemnit s otevřeným kabelovým prostorem z důvodu provedení plášťové zkoušky kabelového vedení + diagnostika.</w:t>
      </w:r>
    </w:p>
    <w:p w14:paraId="30A4B869" w14:textId="77777777" w:rsidR="007C1D8E" w:rsidRDefault="007C1D8E" w:rsidP="00B52503">
      <w:pPr>
        <w:numPr>
          <w:ilvl w:val="0"/>
          <w:numId w:val="12"/>
        </w:numPr>
        <w:spacing w:line="276" w:lineRule="auto"/>
        <w:ind w:left="1428"/>
      </w:pPr>
      <w:r w:rsidRPr="00B87A8C">
        <w:rPr>
          <w:rFonts w:ascii="Arial" w:hAnsi="Arial" w:cs="Arial"/>
          <w:noProof/>
          <w:sz w:val="22"/>
          <w:szCs w:val="22"/>
        </w:rPr>
        <w:t>Kryt kabelového prostoru/odpojovač - Otevření kabelového prostoru možné pouze v poloze uzemněno; Zapnutí odpojovače (poloha ON) pouze při zakrytých a uzamčených krytech; Uzamčení</w:t>
      </w:r>
      <w:r>
        <w:t xml:space="preserve"> </w:t>
      </w:r>
      <w:r w:rsidRPr="003C0640">
        <w:rPr>
          <w:rFonts w:ascii="Arial" w:hAnsi="Arial" w:cs="Arial"/>
          <w:noProof/>
          <w:sz w:val="22"/>
          <w:szCs w:val="22"/>
        </w:rPr>
        <w:t xml:space="preserve">pohonu odpojovače (zpětná závora)  </w:t>
      </w:r>
      <w:r w:rsidRPr="003C0640">
        <w:rPr>
          <w:rFonts w:ascii="Arial" w:hAnsi="Arial" w:cs="Arial"/>
          <w:noProof/>
          <w:sz w:val="22"/>
          <w:szCs w:val="22"/>
        </w:rPr>
        <w:br/>
      </w:r>
    </w:p>
    <w:p w14:paraId="30A4B86B" w14:textId="77777777" w:rsidR="007C1D8E" w:rsidRPr="00550592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550592">
        <w:rPr>
          <w:rFonts w:ascii="Arial" w:hAnsi="Arial" w:cs="Arial"/>
          <w:b/>
          <w:noProof/>
          <w:sz w:val="22"/>
          <w:szCs w:val="22"/>
        </w:rPr>
        <w:t xml:space="preserve">Pracovní prostor </w:t>
      </w:r>
    </w:p>
    <w:p w14:paraId="30A4B86C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659E6">
        <w:rPr>
          <w:rFonts w:ascii="Arial" w:hAnsi="Arial" w:cs="Arial"/>
          <w:noProof/>
          <w:sz w:val="22"/>
          <w:szCs w:val="22"/>
        </w:rPr>
        <w:t>Na straně obsluhy</w:t>
      </w:r>
      <w:r>
        <w:rPr>
          <w:rFonts w:ascii="Arial" w:hAnsi="Arial" w:cs="Arial"/>
          <w:noProof/>
          <w:sz w:val="22"/>
          <w:szCs w:val="22"/>
        </w:rPr>
        <w:t xml:space="preserve"> jsou pohony zakryty </w:t>
      </w:r>
      <w:r w:rsidRPr="00C659E6">
        <w:rPr>
          <w:rFonts w:ascii="Arial" w:hAnsi="Arial" w:cs="Arial"/>
          <w:noProof/>
          <w:sz w:val="22"/>
          <w:szCs w:val="22"/>
        </w:rPr>
        <w:t xml:space="preserve">krycí deskou, </w:t>
      </w:r>
      <w:r>
        <w:rPr>
          <w:rFonts w:ascii="Arial" w:hAnsi="Arial" w:cs="Arial"/>
          <w:noProof/>
          <w:sz w:val="22"/>
          <w:szCs w:val="22"/>
        </w:rPr>
        <w:t xml:space="preserve">na které jsou jasně zobrazeny </w:t>
      </w:r>
      <w:r w:rsidRPr="00C659E6">
        <w:rPr>
          <w:rFonts w:ascii="Arial" w:hAnsi="Arial" w:cs="Arial"/>
          <w:noProof/>
          <w:sz w:val="22"/>
          <w:szCs w:val="22"/>
        </w:rPr>
        <w:t xml:space="preserve">všechny </w:t>
      </w:r>
      <w:r>
        <w:rPr>
          <w:rFonts w:ascii="Arial" w:hAnsi="Arial" w:cs="Arial"/>
          <w:noProof/>
          <w:sz w:val="22"/>
          <w:szCs w:val="22"/>
        </w:rPr>
        <w:t xml:space="preserve">potřebné informace </w:t>
      </w:r>
      <w:r w:rsidRPr="00C659E6">
        <w:rPr>
          <w:rFonts w:ascii="Arial" w:hAnsi="Arial" w:cs="Arial"/>
          <w:noProof/>
          <w:sz w:val="22"/>
          <w:szCs w:val="22"/>
        </w:rPr>
        <w:t>s ohledem na pro</w:t>
      </w:r>
      <w:r>
        <w:rPr>
          <w:rFonts w:ascii="Arial" w:hAnsi="Arial" w:cs="Arial"/>
          <w:noProof/>
          <w:sz w:val="22"/>
          <w:szCs w:val="22"/>
        </w:rPr>
        <w:t>voz, monitorování a identifikaci rozvaděče</w:t>
      </w:r>
      <w:r w:rsidRPr="00C659E6">
        <w:rPr>
          <w:rFonts w:ascii="Arial" w:hAnsi="Arial" w:cs="Arial"/>
          <w:noProof/>
          <w:sz w:val="22"/>
          <w:szCs w:val="22"/>
        </w:rPr>
        <w:t>.</w:t>
      </w:r>
    </w:p>
    <w:p w14:paraId="30A4B86D" w14:textId="0678C261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9730F0">
        <w:rPr>
          <w:rFonts w:ascii="Arial" w:hAnsi="Arial" w:cs="Arial"/>
          <w:noProof/>
          <w:sz w:val="22"/>
          <w:szCs w:val="22"/>
        </w:rPr>
        <w:t xml:space="preserve">Dveře </w:t>
      </w:r>
      <w:r>
        <w:rPr>
          <w:rFonts w:ascii="Arial" w:hAnsi="Arial" w:cs="Arial"/>
          <w:noProof/>
          <w:sz w:val="22"/>
          <w:szCs w:val="22"/>
        </w:rPr>
        <w:t xml:space="preserve">jednotlivých polí </w:t>
      </w:r>
      <w:r w:rsidRPr="009730F0">
        <w:rPr>
          <w:rFonts w:ascii="Arial" w:hAnsi="Arial" w:cs="Arial"/>
          <w:noProof/>
          <w:sz w:val="22"/>
          <w:szCs w:val="22"/>
        </w:rPr>
        <w:t>se musí  zavírat ve směru předpokládaného úniku</w:t>
      </w:r>
      <w:r>
        <w:rPr>
          <w:rFonts w:ascii="Arial" w:hAnsi="Arial" w:cs="Arial"/>
          <w:noProof/>
          <w:sz w:val="22"/>
          <w:szCs w:val="22"/>
        </w:rPr>
        <w:t>. Musí být možná záměna pravý/levý pant.</w:t>
      </w:r>
    </w:p>
    <w:p w14:paraId="61C5C16D" w14:textId="7A9A69A8" w:rsidR="00524708" w:rsidRDefault="00524708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10D443ED" w14:textId="3A3E922C" w:rsidR="00524708" w:rsidRDefault="00524708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0D7A68DF" w14:textId="77777777" w:rsidR="00524708" w:rsidRPr="00C659E6" w:rsidRDefault="00524708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6E" w14:textId="77777777" w:rsidR="007C1D8E" w:rsidRPr="00550592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550592">
        <w:rPr>
          <w:rFonts w:ascii="Arial" w:hAnsi="Arial" w:cs="Arial"/>
          <w:b/>
          <w:noProof/>
          <w:sz w:val="22"/>
          <w:szCs w:val="22"/>
        </w:rPr>
        <w:t xml:space="preserve">Provedení slepého liniového schéma </w:t>
      </w:r>
    </w:p>
    <w:p w14:paraId="30A4B86F" w14:textId="39A98AAB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Slepé liniové schéma </w:t>
      </w:r>
      <w:r w:rsidRPr="00C659E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čelním panelu </w:t>
      </w:r>
      <w:r w:rsidRPr="00C659E6">
        <w:rPr>
          <w:rFonts w:ascii="Arial" w:hAnsi="Arial" w:cs="Arial"/>
          <w:noProof/>
          <w:sz w:val="22"/>
          <w:szCs w:val="22"/>
        </w:rPr>
        <w:t>musí být jednoznačn</w:t>
      </w:r>
      <w:r>
        <w:rPr>
          <w:rFonts w:ascii="Arial" w:hAnsi="Arial" w:cs="Arial"/>
          <w:noProof/>
          <w:sz w:val="22"/>
          <w:szCs w:val="22"/>
        </w:rPr>
        <w:t>é a musí být trvalé po celou dobu životnosti</w:t>
      </w:r>
      <w:r w:rsidRPr="00C659E6">
        <w:rPr>
          <w:rFonts w:ascii="Arial" w:hAnsi="Arial" w:cs="Arial"/>
          <w:noProof/>
          <w:sz w:val="22"/>
          <w:szCs w:val="22"/>
        </w:rPr>
        <w:t>. Hlavní</w:t>
      </w:r>
      <w:r>
        <w:rPr>
          <w:rFonts w:ascii="Arial" w:hAnsi="Arial" w:cs="Arial"/>
          <w:noProof/>
          <w:sz w:val="22"/>
          <w:szCs w:val="22"/>
        </w:rPr>
        <w:t xml:space="preserve"> obvody</w:t>
      </w:r>
      <w:r w:rsidRPr="00C659E6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místa </w:t>
      </w:r>
      <w:r w:rsidRPr="00C659E6">
        <w:rPr>
          <w:rFonts w:ascii="Arial" w:hAnsi="Arial" w:cs="Arial"/>
          <w:noProof/>
          <w:sz w:val="22"/>
          <w:szCs w:val="22"/>
        </w:rPr>
        <w:t>kabelové</w:t>
      </w:r>
      <w:r>
        <w:rPr>
          <w:rFonts w:ascii="Arial" w:hAnsi="Arial" w:cs="Arial"/>
          <w:noProof/>
          <w:sz w:val="22"/>
          <w:szCs w:val="22"/>
        </w:rPr>
        <w:t>ho</w:t>
      </w:r>
      <w:r w:rsidRPr="00C659E6">
        <w:rPr>
          <w:rFonts w:ascii="Arial" w:hAnsi="Arial" w:cs="Arial"/>
          <w:noProof/>
          <w:sz w:val="22"/>
          <w:szCs w:val="22"/>
        </w:rPr>
        <w:t xml:space="preserve"> připojení, </w:t>
      </w:r>
      <w:r>
        <w:rPr>
          <w:rFonts w:ascii="Arial" w:hAnsi="Arial" w:cs="Arial"/>
          <w:noProof/>
          <w:sz w:val="22"/>
          <w:szCs w:val="22"/>
        </w:rPr>
        <w:t>body s kapacitními snímači napětí</w:t>
      </w:r>
      <w:r w:rsidRPr="00C659E6">
        <w:rPr>
          <w:rFonts w:ascii="Arial" w:hAnsi="Arial" w:cs="Arial"/>
          <w:noProof/>
          <w:sz w:val="22"/>
          <w:szCs w:val="22"/>
        </w:rPr>
        <w:t xml:space="preserve">, pojistky a transformátory musí být </w:t>
      </w:r>
      <w:r>
        <w:rPr>
          <w:rFonts w:ascii="Arial" w:hAnsi="Arial" w:cs="Arial"/>
          <w:noProof/>
          <w:sz w:val="22"/>
          <w:szCs w:val="22"/>
        </w:rPr>
        <w:t xml:space="preserve">vykresleny </w:t>
      </w:r>
      <w:r w:rsidRPr="00C659E6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 kontrastní </w:t>
      </w:r>
      <w:r w:rsidRPr="00C659E6">
        <w:rPr>
          <w:rFonts w:ascii="Arial" w:hAnsi="Arial" w:cs="Arial"/>
          <w:noProof/>
          <w:sz w:val="22"/>
          <w:szCs w:val="22"/>
        </w:rPr>
        <w:t xml:space="preserve">barvě  </w:t>
      </w:r>
      <w:r>
        <w:rPr>
          <w:rFonts w:ascii="Arial" w:hAnsi="Arial" w:cs="Arial"/>
          <w:noProof/>
          <w:sz w:val="22"/>
          <w:szCs w:val="22"/>
        </w:rPr>
        <w:t>k</w:t>
      </w:r>
      <w:r w:rsidRPr="00C659E6">
        <w:rPr>
          <w:rFonts w:ascii="Arial" w:hAnsi="Arial" w:cs="Arial"/>
          <w:noProof/>
          <w:sz w:val="22"/>
          <w:szCs w:val="22"/>
        </w:rPr>
        <w:t xml:space="preserve"> základní </w:t>
      </w:r>
      <w:r>
        <w:rPr>
          <w:rFonts w:ascii="Arial" w:hAnsi="Arial" w:cs="Arial"/>
          <w:noProof/>
          <w:sz w:val="22"/>
          <w:szCs w:val="22"/>
        </w:rPr>
        <w:t xml:space="preserve">podkladové </w:t>
      </w:r>
      <w:r w:rsidRPr="00C659E6">
        <w:rPr>
          <w:rFonts w:ascii="Arial" w:hAnsi="Arial" w:cs="Arial"/>
          <w:noProof/>
          <w:sz w:val="22"/>
          <w:szCs w:val="22"/>
        </w:rPr>
        <w:t>barvě. Uzemňovací symboly a jejich odpovídající přípojky přicházející z hlavních obvodů, musí</w:t>
      </w:r>
      <w:r>
        <w:rPr>
          <w:rFonts w:ascii="Arial" w:hAnsi="Arial" w:cs="Arial"/>
          <w:noProof/>
          <w:sz w:val="22"/>
          <w:szCs w:val="22"/>
        </w:rPr>
        <w:t xml:space="preserve"> být zobrazeny červenou barvou.</w:t>
      </w:r>
    </w:p>
    <w:p w14:paraId="38398568" w14:textId="77777777" w:rsidR="00535264" w:rsidRDefault="00535264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70" w14:textId="77777777" w:rsidR="007C1D8E" w:rsidRPr="00B1394D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1394D">
        <w:rPr>
          <w:rFonts w:ascii="Arial" w:hAnsi="Arial" w:cs="Arial"/>
          <w:b/>
          <w:noProof/>
          <w:sz w:val="22"/>
          <w:szCs w:val="22"/>
        </w:rPr>
        <w:t>Ovládací otvory pro pohony</w:t>
      </w:r>
    </w:p>
    <w:p w14:paraId="30A4B871" w14:textId="242D2A60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Ovládací otvory pro pohony</w:t>
      </w:r>
      <w:r w:rsidRPr="00C659E6">
        <w:rPr>
          <w:rFonts w:ascii="Arial" w:hAnsi="Arial" w:cs="Arial"/>
          <w:noProof/>
          <w:sz w:val="22"/>
          <w:szCs w:val="22"/>
        </w:rPr>
        <w:t xml:space="preserve"> odp</w:t>
      </w:r>
      <w:r>
        <w:rPr>
          <w:rFonts w:ascii="Arial" w:hAnsi="Arial" w:cs="Arial"/>
          <w:noProof/>
          <w:sz w:val="22"/>
          <w:szCs w:val="22"/>
        </w:rPr>
        <w:t>ína</w:t>
      </w:r>
      <w:r w:rsidRPr="00C659E6">
        <w:rPr>
          <w:rFonts w:ascii="Arial" w:hAnsi="Arial" w:cs="Arial"/>
          <w:noProof/>
          <w:sz w:val="22"/>
          <w:szCs w:val="22"/>
        </w:rPr>
        <w:t>če a uzemňovače musí odpovída</w:t>
      </w:r>
      <w:r>
        <w:rPr>
          <w:rFonts w:ascii="Arial" w:hAnsi="Arial" w:cs="Arial"/>
          <w:noProof/>
          <w:sz w:val="22"/>
          <w:szCs w:val="22"/>
        </w:rPr>
        <w:t>t schématu na ovládacím panelu.</w:t>
      </w:r>
      <w:r w:rsidRPr="00C659E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Ovládací otvory pro pohony</w:t>
      </w:r>
      <w:r w:rsidRPr="00C659E6">
        <w:rPr>
          <w:rFonts w:ascii="Arial" w:hAnsi="Arial" w:cs="Arial"/>
          <w:noProof/>
          <w:sz w:val="22"/>
          <w:szCs w:val="22"/>
        </w:rPr>
        <w:t xml:space="preserve"> uzemňovače musí být </w:t>
      </w:r>
      <w:r>
        <w:rPr>
          <w:rFonts w:ascii="Arial" w:hAnsi="Arial" w:cs="Arial"/>
          <w:noProof/>
          <w:sz w:val="22"/>
          <w:szCs w:val="22"/>
        </w:rPr>
        <w:t xml:space="preserve">nezáměně označeny </w:t>
      </w:r>
      <w:r w:rsidRPr="00C659E6">
        <w:rPr>
          <w:rFonts w:ascii="Arial" w:hAnsi="Arial" w:cs="Arial"/>
          <w:noProof/>
          <w:sz w:val="22"/>
          <w:szCs w:val="22"/>
        </w:rPr>
        <w:t>červen</w:t>
      </w:r>
      <w:r>
        <w:rPr>
          <w:rFonts w:ascii="Arial" w:hAnsi="Arial" w:cs="Arial"/>
          <w:noProof/>
          <w:sz w:val="22"/>
          <w:szCs w:val="22"/>
        </w:rPr>
        <w:t>ou barvou</w:t>
      </w:r>
      <w:r w:rsidRPr="00C659E6">
        <w:rPr>
          <w:rFonts w:ascii="Arial" w:hAnsi="Arial" w:cs="Arial"/>
          <w:noProof/>
          <w:sz w:val="22"/>
          <w:szCs w:val="22"/>
        </w:rPr>
        <w:t xml:space="preserve">. </w:t>
      </w:r>
    </w:p>
    <w:p w14:paraId="73BF6277" w14:textId="77777777" w:rsidR="00535264" w:rsidRPr="00C659E6" w:rsidRDefault="00535264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72" w14:textId="77777777" w:rsidR="007C1D8E" w:rsidRPr="00B1394D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1394D">
        <w:rPr>
          <w:rFonts w:ascii="Arial" w:hAnsi="Arial" w:cs="Arial"/>
          <w:b/>
          <w:noProof/>
          <w:sz w:val="22"/>
          <w:szCs w:val="22"/>
        </w:rPr>
        <w:t>Ukazatele spínacích poloh</w:t>
      </w:r>
    </w:p>
    <w:p w14:paraId="30A4B873" w14:textId="103154E9" w:rsidR="007C1D8E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</w:t>
      </w:r>
      <w:r w:rsidRPr="009C4E62">
        <w:rPr>
          <w:rFonts w:ascii="Arial" w:hAnsi="Arial" w:cs="Arial"/>
          <w:noProof/>
          <w:sz w:val="22"/>
          <w:szCs w:val="22"/>
        </w:rPr>
        <w:t>kazatele polohy spínač</w:t>
      </w:r>
      <w:r>
        <w:rPr>
          <w:rFonts w:ascii="Arial" w:hAnsi="Arial" w:cs="Arial"/>
          <w:noProof/>
          <w:sz w:val="22"/>
          <w:szCs w:val="22"/>
        </w:rPr>
        <w:t>e</w:t>
      </w:r>
      <w:r w:rsidRPr="009C4E62">
        <w:rPr>
          <w:rFonts w:ascii="Arial" w:hAnsi="Arial" w:cs="Arial"/>
          <w:noProof/>
          <w:sz w:val="22"/>
          <w:szCs w:val="22"/>
        </w:rPr>
        <w:t xml:space="preserve"> musí být snadno </w:t>
      </w:r>
      <w:r>
        <w:rPr>
          <w:rFonts w:ascii="Arial" w:hAnsi="Arial" w:cs="Arial"/>
          <w:noProof/>
          <w:sz w:val="22"/>
          <w:szCs w:val="22"/>
        </w:rPr>
        <w:t xml:space="preserve">viditelné </w:t>
      </w:r>
      <w:r w:rsidRPr="009C4E62">
        <w:rPr>
          <w:rFonts w:ascii="Arial" w:hAnsi="Arial" w:cs="Arial"/>
          <w:noProof/>
          <w:sz w:val="22"/>
          <w:szCs w:val="22"/>
        </w:rPr>
        <w:t xml:space="preserve">a </w:t>
      </w:r>
      <w:r>
        <w:rPr>
          <w:rFonts w:ascii="Arial" w:hAnsi="Arial" w:cs="Arial"/>
          <w:noProof/>
          <w:sz w:val="22"/>
          <w:szCs w:val="22"/>
        </w:rPr>
        <w:t xml:space="preserve">musí být </w:t>
      </w:r>
      <w:r w:rsidRPr="009C4E62">
        <w:rPr>
          <w:rFonts w:ascii="Arial" w:hAnsi="Arial" w:cs="Arial"/>
          <w:noProof/>
          <w:sz w:val="22"/>
          <w:szCs w:val="22"/>
        </w:rPr>
        <w:t>jednoznačn</w:t>
      </w:r>
      <w:r>
        <w:rPr>
          <w:rFonts w:ascii="Arial" w:hAnsi="Arial" w:cs="Arial"/>
          <w:noProof/>
          <w:sz w:val="22"/>
          <w:szCs w:val="22"/>
        </w:rPr>
        <w:t>ě identifikovatelné. V ukazateli pro odpínač musí být použita pro přípojnici (poloha ZAP) barva hlavních obvodů a  pro polohu uzemněno červená barva.</w:t>
      </w:r>
    </w:p>
    <w:p w14:paraId="4F9334DA" w14:textId="77777777" w:rsidR="00535264" w:rsidRDefault="00535264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0A4B874" w14:textId="77777777" w:rsidR="007C1D8E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bookmarkStart w:id="5" w:name="_Hlk112160814"/>
      <w:r>
        <w:rPr>
          <w:rFonts w:ascii="Arial" w:hAnsi="Arial" w:cs="Arial"/>
          <w:b/>
          <w:noProof/>
          <w:sz w:val="22"/>
          <w:szCs w:val="22"/>
        </w:rPr>
        <w:t>NN skříňky</w:t>
      </w:r>
    </w:p>
    <w:p w14:paraId="30A4B875" w14:textId="77777777" w:rsidR="007C1D8E" w:rsidRPr="00605549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BD0CFB">
        <w:rPr>
          <w:rFonts w:ascii="Arial" w:hAnsi="Arial" w:cs="Arial"/>
          <w:noProof/>
          <w:sz w:val="22"/>
          <w:szCs w:val="22"/>
        </w:rPr>
        <w:t xml:space="preserve">Jednotlivá pole budou vybavena skříňkou NN umístěnou v horní části rozvaděče (mezi prostorem pro přípojnice a prostorem pro spínací prvky). NN skříňky musí umožňovat  zabudování ovládacích terminálů. Ovládací prvky (displej ochrany) v poli rozvaděče musí být ve výšce min. 1 m až 1,9 m </w:t>
      </w:r>
      <w:r w:rsidRPr="00605549">
        <w:rPr>
          <w:rFonts w:ascii="Arial" w:hAnsi="Arial" w:cs="Arial"/>
          <w:noProof/>
          <w:sz w:val="22"/>
          <w:szCs w:val="22"/>
        </w:rPr>
        <w:t>nad podlahou.</w:t>
      </w:r>
    </w:p>
    <w:p w14:paraId="30A4B876" w14:textId="016BE854" w:rsidR="007C1D8E" w:rsidRPr="00605549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605549">
        <w:rPr>
          <w:rFonts w:ascii="Arial" w:hAnsi="Arial" w:cs="Arial"/>
          <w:noProof/>
          <w:sz w:val="22"/>
          <w:szCs w:val="22"/>
        </w:rPr>
        <w:t xml:space="preserve">NN skříňky požadujeme připravit na instalaci integrovaných </w:t>
      </w:r>
      <w:bookmarkStart w:id="6" w:name="_Hlk112159526"/>
      <w:r w:rsidRPr="00605549">
        <w:rPr>
          <w:rFonts w:ascii="Arial" w:hAnsi="Arial" w:cs="Arial"/>
          <w:noProof/>
          <w:sz w:val="22"/>
          <w:szCs w:val="22"/>
        </w:rPr>
        <w:t xml:space="preserve">ovládacích a ochranných terminálů </w:t>
      </w:r>
      <w:bookmarkEnd w:id="6"/>
      <w:r w:rsidRPr="00605549">
        <w:rPr>
          <w:rFonts w:ascii="Arial" w:hAnsi="Arial" w:cs="Arial"/>
          <w:noProof/>
          <w:sz w:val="22"/>
          <w:szCs w:val="22"/>
        </w:rPr>
        <w:t>(</w:t>
      </w:r>
      <w:r w:rsidR="00783790" w:rsidRPr="00605549">
        <w:rPr>
          <w:rFonts w:ascii="Arial" w:hAnsi="Arial" w:cs="Arial"/>
          <w:noProof/>
          <w:sz w:val="22"/>
          <w:szCs w:val="22"/>
        </w:rPr>
        <w:t xml:space="preserve">např. </w:t>
      </w:r>
      <w:r w:rsidRPr="00605549">
        <w:rPr>
          <w:rFonts w:ascii="Arial" w:hAnsi="Arial" w:cs="Arial"/>
          <w:noProof/>
          <w:sz w:val="22"/>
          <w:szCs w:val="22"/>
        </w:rPr>
        <w:t xml:space="preserve">Siprotec 5) včetně přechodových svorkovnic. </w:t>
      </w:r>
      <w:r w:rsidR="003010E0" w:rsidRPr="00605549">
        <w:rPr>
          <w:rFonts w:ascii="Arial" w:hAnsi="Arial" w:cs="Arial"/>
          <w:noProof/>
          <w:sz w:val="22"/>
          <w:szCs w:val="22"/>
        </w:rPr>
        <w:t>Dodavatel bude respektovat vzorové smyčkové schéma ovládání a ochran požadované a dodané kupujícím. Přenos i</w:t>
      </w:r>
      <w:r w:rsidR="00783790" w:rsidRPr="00605549">
        <w:rPr>
          <w:rFonts w:ascii="Arial" w:hAnsi="Arial" w:cs="Arial"/>
          <w:noProof/>
          <w:sz w:val="22"/>
          <w:szCs w:val="22"/>
        </w:rPr>
        <w:t>nformac</w:t>
      </w:r>
      <w:r w:rsidR="003010E0" w:rsidRPr="00605549">
        <w:rPr>
          <w:rFonts w:ascii="Arial" w:hAnsi="Arial" w:cs="Arial"/>
          <w:noProof/>
          <w:sz w:val="22"/>
          <w:szCs w:val="22"/>
        </w:rPr>
        <w:t>í</w:t>
      </w:r>
      <w:r w:rsidR="00783790" w:rsidRPr="00605549">
        <w:rPr>
          <w:rFonts w:ascii="Arial" w:hAnsi="Arial" w:cs="Arial"/>
          <w:noProof/>
          <w:sz w:val="22"/>
          <w:szCs w:val="22"/>
        </w:rPr>
        <w:t xml:space="preserve"> </w:t>
      </w:r>
      <w:r w:rsidR="003010E0" w:rsidRPr="00605549">
        <w:rPr>
          <w:rFonts w:ascii="Arial" w:hAnsi="Arial" w:cs="Arial"/>
          <w:noProof/>
          <w:sz w:val="22"/>
          <w:szCs w:val="22"/>
        </w:rPr>
        <w:t xml:space="preserve">mezi primární a sekundární částí musí odpovídat vzorovým typovým schématům k jednotlivým typům polí. Zapojení musí být odsouhlaseno zadavatelem včetně případných změn. </w:t>
      </w:r>
      <w:r w:rsidR="007B091C" w:rsidRPr="00605549">
        <w:rPr>
          <w:rFonts w:ascii="Arial" w:hAnsi="Arial" w:cs="Arial"/>
          <w:noProof/>
          <w:sz w:val="22"/>
          <w:szCs w:val="22"/>
        </w:rPr>
        <w:t>Svorkovn</w:t>
      </w:r>
      <w:r w:rsidR="00AB33A3" w:rsidRPr="00605549">
        <w:rPr>
          <w:rFonts w:ascii="Arial" w:hAnsi="Arial" w:cs="Arial"/>
          <w:noProof/>
          <w:sz w:val="22"/>
          <w:szCs w:val="22"/>
        </w:rPr>
        <w:t>i</w:t>
      </w:r>
      <w:r w:rsidR="007B091C" w:rsidRPr="00605549">
        <w:rPr>
          <w:rFonts w:ascii="Arial" w:hAnsi="Arial" w:cs="Arial"/>
          <w:noProof/>
          <w:sz w:val="22"/>
          <w:szCs w:val="22"/>
        </w:rPr>
        <w:t>ce pro PTP a PTN musí být plombovatelné.</w:t>
      </w:r>
    </w:p>
    <w:p w14:paraId="23BC95BD" w14:textId="38A1BAD0" w:rsidR="003B46FE" w:rsidRDefault="003B46F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605549">
        <w:rPr>
          <w:rFonts w:ascii="Arial" w:hAnsi="Arial" w:cs="Arial"/>
          <w:noProof/>
          <w:sz w:val="22"/>
          <w:szCs w:val="22"/>
        </w:rPr>
        <w:t>Součástí dodávky ovládacích a ochranných terminálů bude i záblesková ochrana s čidlem v kabelovém prostoru.</w:t>
      </w:r>
    </w:p>
    <w:p w14:paraId="30A4B877" w14:textId="02CBFE1C" w:rsidR="007C1D8E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BD0CFB">
        <w:rPr>
          <w:rFonts w:ascii="Arial" w:hAnsi="Arial" w:cs="Arial"/>
          <w:noProof/>
          <w:sz w:val="22"/>
          <w:szCs w:val="22"/>
        </w:rPr>
        <w:t>Ovládací terminály nejsou součástí poptávky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6AEAF9D8" w14:textId="77777777" w:rsidR="00507E8F" w:rsidRPr="00605549" w:rsidRDefault="00507E8F" w:rsidP="00507E8F">
      <w:pPr>
        <w:numPr>
          <w:ilvl w:val="3"/>
          <w:numId w:val="2"/>
        </w:numPr>
        <w:tabs>
          <w:tab w:val="clear" w:pos="1146"/>
          <w:tab w:val="num" w:pos="851"/>
          <w:tab w:val="left" w:pos="6521"/>
        </w:tabs>
        <w:spacing w:before="120" w:after="120"/>
        <w:ind w:hanging="1146"/>
        <w:rPr>
          <w:rFonts w:ascii="Arial" w:hAnsi="Arial" w:cs="Arial"/>
          <w:b/>
          <w:noProof/>
          <w:sz w:val="22"/>
          <w:szCs w:val="22"/>
        </w:rPr>
      </w:pPr>
      <w:bookmarkStart w:id="7" w:name="_Toc483224712"/>
      <w:bookmarkStart w:id="8" w:name="_Toc290548680"/>
      <w:r w:rsidRPr="00605549">
        <w:rPr>
          <w:rFonts w:ascii="Arial" w:hAnsi="Arial" w:cs="Arial"/>
          <w:b/>
          <w:noProof/>
          <w:sz w:val="22"/>
          <w:szCs w:val="22"/>
        </w:rPr>
        <w:t>Dokumentace ovládacích obvod</w:t>
      </w:r>
      <w:bookmarkEnd w:id="7"/>
      <w:bookmarkEnd w:id="8"/>
      <w:r w:rsidRPr="00605549">
        <w:rPr>
          <w:rFonts w:ascii="Arial" w:hAnsi="Arial" w:cs="Arial"/>
          <w:b/>
          <w:noProof/>
          <w:sz w:val="22"/>
          <w:szCs w:val="22"/>
        </w:rPr>
        <w:t xml:space="preserve">ů </w:t>
      </w:r>
    </w:p>
    <w:p w14:paraId="276F10F9" w14:textId="54A84990" w:rsidR="00507E8F" w:rsidRDefault="00507E8F" w:rsidP="00507E8F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605549">
        <w:rPr>
          <w:rFonts w:ascii="Arial" w:hAnsi="Arial" w:cs="Arial"/>
          <w:noProof/>
          <w:sz w:val="22"/>
          <w:szCs w:val="22"/>
        </w:rPr>
        <w:t>Dokumentace schémat zapojení ovládacích obvodů musí být vytvořena v platném standardu EG.D (RUPLAN</w:t>
      </w:r>
      <w:r w:rsidR="00AB33A3" w:rsidRPr="00605549">
        <w:rPr>
          <w:rFonts w:ascii="Arial" w:hAnsi="Arial" w:cs="Arial"/>
          <w:noProof/>
          <w:sz w:val="22"/>
          <w:szCs w:val="22"/>
        </w:rPr>
        <w:t>, dokument EGD-PP-266</w:t>
      </w:r>
      <w:r w:rsidRPr="00605549">
        <w:rPr>
          <w:rFonts w:ascii="Arial" w:hAnsi="Arial" w:cs="Arial"/>
          <w:noProof/>
          <w:sz w:val="22"/>
          <w:szCs w:val="22"/>
        </w:rPr>
        <w:t>). Dokumentace bude předána v digitální editovatelné podobě.</w:t>
      </w:r>
      <w:r w:rsidR="003010E0" w:rsidRPr="00605549">
        <w:rPr>
          <w:rFonts w:ascii="Arial" w:hAnsi="Arial" w:cs="Arial"/>
          <w:noProof/>
          <w:sz w:val="22"/>
          <w:szCs w:val="22"/>
        </w:rPr>
        <w:t xml:space="preserve"> Vzorová schémata pro jednotlivé typy polí definují minimální požadovaný rozsah signálů a povelů.</w:t>
      </w:r>
    </w:p>
    <w:p w14:paraId="571AF04E" w14:textId="5D5F709A" w:rsidR="00535264" w:rsidRDefault="00535264" w:rsidP="00507E8F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16FA2E1" w14:textId="77777777" w:rsidR="00535264" w:rsidRDefault="00535264" w:rsidP="00507E8F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bookmarkEnd w:id="5"/>
    <w:p w14:paraId="30A4B878" w14:textId="77777777" w:rsidR="007C1D8E" w:rsidRPr="00B1394D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1394D">
        <w:rPr>
          <w:rFonts w:ascii="Arial" w:hAnsi="Arial" w:cs="Arial"/>
          <w:b/>
          <w:noProof/>
          <w:sz w:val="22"/>
          <w:szCs w:val="22"/>
        </w:rPr>
        <w:t xml:space="preserve">Označování a popis </w:t>
      </w:r>
    </w:p>
    <w:p w14:paraId="30A4B879" w14:textId="24D14C52" w:rsidR="007C1D8E" w:rsidRDefault="007C1D8E" w:rsidP="00C12EA6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Jednotlivá pole musí být vybaveny </w:t>
      </w:r>
      <w:r w:rsidRPr="009C4E62">
        <w:rPr>
          <w:rFonts w:ascii="Arial" w:hAnsi="Arial" w:cs="Arial"/>
          <w:noProof/>
          <w:sz w:val="22"/>
          <w:szCs w:val="22"/>
        </w:rPr>
        <w:t>identifikační</w:t>
      </w:r>
      <w:r>
        <w:rPr>
          <w:rFonts w:ascii="Arial" w:hAnsi="Arial" w:cs="Arial"/>
          <w:noProof/>
          <w:sz w:val="22"/>
          <w:szCs w:val="22"/>
        </w:rPr>
        <w:t>mi</w:t>
      </w:r>
      <w:r w:rsidRPr="009C4E62">
        <w:rPr>
          <w:rFonts w:ascii="Arial" w:hAnsi="Arial" w:cs="Arial"/>
          <w:noProof/>
          <w:sz w:val="22"/>
          <w:szCs w:val="22"/>
        </w:rPr>
        <w:t xml:space="preserve"> štítky</w:t>
      </w:r>
      <w:r>
        <w:rPr>
          <w:rFonts w:ascii="Arial" w:hAnsi="Arial" w:cs="Arial"/>
          <w:noProof/>
          <w:sz w:val="22"/>
          <w:szCs w:val="22"/>
        </w:rPr>
        <w:t>.</w:t>
      </w:r>
      <w:r w:rsidR="00C12EA6">
        <w:rPr>
          <w:rFonts w:ascii="Arial" w:hAnsi="Arial" w:cs="Arial"/>
          <w:noProof/>
          <w:sz w:val="22"/>
          <w:szCs w:val="22"/>
        </w:rPr>
        <w:t xml:space="preserve"> </w:t>
      </w:r>
      <w:r w:rsidR="00C12EA6" w:rsidRPr="003010E0">
        <w:rPr>
          <w:rFonts w:ascii="Arial" w:hAnsi="Arial" w:cs="Arial"/>
          <w:noProof/>
          <w:sz w:val="22"/>
          <w:szCs w:val="22"/>
          <w:u w:val="single"/>
        </w:rPr>
        <w:t>Typové štítky od všech prvků v daném poli musí být umístěné na viditelném a pro obsluhu dostupném místě, tzn. například na čelním panelu, eventu</w:t>
      </w:r>
      <w:r w:rsidR="00061610" w:rsidRPr="003010E0">
        <w:rPr>
          <w:rFonts w:ascii="Arial" w:hAnsi="Arial" w:cs="Arial"/>
          <w:noProof/>
          <w:sz w:val="22"/>
          <w:szCs w:val="22"/>
          <w:u w:val="single"/>
        </w:rPr>
        <w:t>á</w:t>
      </w:r>
      <w:r w:rsidR="00C12EA6" w:rsidRPr="003010E0">
        <w:rPr>
          <w:rFonts w:ascii="Arial" w:hAnsi="Arial" w:cs="Arial"/>
          <w:noProof/>
          <w:sz w:val="22"/>
          <w:szCs w:val="22"/>
          <w:u w:val="single"/>
        </w:rPr>
        <w:t>lně uvnitř nn skříňek (štítek čitelný po otevření dvířek).</w:t>
      </w:r>
      <w:r w:rsidR="00C12EA6" w:rsidRPr="00C12EA6">
        <w:rPr>
          <w:rFonts w:ascii="Arial" w:hAnsi="Arial" w:cs="Arial"/>
          <w:noProof/>
          <w:sz w:val="22"/>
          <w:szCs w:val="22"/>
        </w:rPr>
        <w:t xml:space="preserve"> </w:t>
      </w:r>
    </w:p>
    <w:p w14:paraId="4F84B9B0" w14:textId="31D4651D" w:rsidR="00535264" w:rsidRDefault="00535264" w:rsidP="00535264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Dále budou jednotlivá pole označena provozními značkami a popisem dle standardu objednatele, které bude odpovídat odsouhlasenému jednopólopvému schématu. </w:t>
      </w:r>
    </w:p>
    <w:p w14:paraId="3C37CAA6" w14:textId="77777777" w:rsidR="00535264" w:rsidRPr="00C659E6" w:rsidRDefault="00535264" w:rsidP="00535264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7A" w14:textId="77777777" w:rsidR="007C1D8E" w:rsidRPr="00B1394D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1394D">
        <w:rPr>
          <w:rFonts w:ascii="Arial" w:hAnsi="Arial" w:cs="Arial"/>
          <w:b/>
          <w:noProof/>
          <w:sz w:val="22"/>
          <w:szCs w:val="22"/>
        </w:rPr>
        <w:t xml:space="preserve">Systémy detekce napětí </w:t>
      </w:r>
    </w:p>
    <w:p w14:paraId="30A4B87B" w14:textId="43661639" w:rsidR="007C1D8E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AA0A03">
        <w:rPr>
          <w:rFonts w:ascii="Arial" w:hAnsi="Arial" w:cs="Arial"/>
          <w:noProof/>
          <w:sz w:val="22"/>
          <w:szCs w:val="22"/>
        </w:rPr>
        <w:t xml:space="preserve">Indikace napětí a srovnání sledu fází se provádí pomocí integrovaného VDS systému typu LRM podle ČSN EN 61243-5 </w:t>
      </w:r>
      <w:r w:rsidR="00C12EA6">
        <w:rPr>
          <w:rFonts w:ascii="Arial" w:hAnsi="Arial" w:cs="Arial"/>
          <w:noProof/>
          <w:sz w:val="22"/>
          <w:szCs w:val="22"/>
        </w:rPr>
        <w:t xml:space="preserve">v platném znění </w:t>
      </w:r>
      <w:r w:rsidRPr="00AA0A03">
        <w:rPr>
          <w:rFonts w:ascii="Arial" w:hAnsi="Arial" w:cs="Arial"/>
          <w:noProof/>
          <w:sz w:val="22"/>
          <w:szCs w:val="22"/>
        </w:rPr>
        <w:t>se zdířkami pro určení sledu fází. Systém detekce napětí musí být konstruován pro bezpečno</w:t>
      </w:r>
      <w:r w:rsidR="00222A70">
        <w:rPr>
          <w:rFonts w:ascii="Arial" w:hAnsi="Arial" w:cs="Arial"/>
          <w:noProof/>
          <w:sz w:val="22"/>
          <w:szCs w:val="22"/>
        </w:rPr>
        <w:t>u</w:t>
      </w:r>
      <w:r w:rsidRPr="00AA0A03">
        <w:rPr>
          <w:rFonts w:ascii="Arial" w:hAnsi="Arial" w:cs="Arial"/>
          <w:noProof/>
          <w:sz w:val="22"/>
          <w:szCs w:val="22"/>
        </w:rPr>
        <w:t xml:space="preserve"> indikac</w:t>
      </w:r>
      <w:r w:rsidR="00222A70">
        <w:rPr>
          <w:rFonts w:ascii="Arial" w:hAnsi="Arial" w:cs="Arial"/>
          <w:noProof/>
          <w:sz w:val="22"/>
          <w:szCs w:val="22"/>
        </w:rPr>
        <w:t>i</w:t>
      </w:r>
      <w:r w:rsidRPr="00AA0A03">
        <w:rPr>
          <w:rFonts w:ascii="Arial" w:hAnsi="Arial" w:cs="Arial"/>
          <w:noProof/>
          <w:sz w:val="22"/>
          <w:szCs w:val="22"/>
        </w:rPr>
        <w:t xml:space="preserve"> pro</w:t>
      </w:r>
      <w:r w:rsidR="00222A70">
        <w:rPr>
          <w:rFonts w:ascii="Arial" w:hAnsi="Arial" w:cs="Arial"/>
          <w:noProof/>
          <w:sz w:val="22"/>
          <w:szCs w:val="22"/>
        </w:rPr>
        <w:t>vozního</w:t>
      </w:r>
      <w:r w:rsidRPr="00AA0A03">
        <w:rPr>
          <w:rFonts w:ascii="Arial" w:hAnsi="Arial" w:cs="Arial"/>
          <w:noProof/>
          <w:sz w:val="22"/>
          <w:szCs w:val="22"/>
        </w:rPr>
        <w:t xml:space="preserve"> napětí 22 kV (</w:t>
      </w:r>
      <w:r w:rsidR="00222A70">
        <w:rPr>
          <w:rFonts w:ascii="Arial" w:hAnsi="Arial" w:cs="Arial"/>
          <w:noProof/>
          <w:sz w:val="22"/>
          <w:szCs w:val="22"/>
        </w:rPr>
        <w:t xml:space="preserve">Um </w:t>
      </w:r>
      <w:r w:rsidRPr="00AA0A03">
        <w:rPr>
          <w:rFonts w:ascii="Arial" w:hAnsi="Arial" w:cs="Arial"/>
          <w:noProof/>
          <w:sz w:val="22"/>
          <w:szCs w:val="22"/>
        </w:rPr>
        <w:t>25 kV</w:t>
      </w:r>
      <w:r w:rsidRPr="003010E0">
        <w:rPr>
          <w:rFonts w:ascii="Arial" w:hAnsi="Arial" w:cs="Arial"/>
          <w:noProof/>
          <w:sz w:val="22"/>
          <w:szCs w:val="22"/>
        </w:rPr>
        <w:t>).</w:t>
      </w:r>
      <w:r w:rsidR="005563B9" w:rsidRPr="003010E0">
        <w:rPr>
          <w:rFonts w:ascii="Arial" w:hAnsi="Arial" w:cs="Arial"/>
          <w:noProof/>
          <w:sz w:val="22"/>
          <w:szCs w:val="22"/>
        </w:rPr>
        <w:t xml:space="preserve"> Přístroj musí být vybaven </w:t>
      </w:r>
      <w:r w:rsidR="00070A21" w:rsidRPr="003010E0">
        <w:rPr>
          <w:rFonts w:ascii="Arial" w:hAnsi="Arial" w:cs="Arial"/>
          <w:noProof/>
          <w:sz w:val="22"/>
          <w:szCs w:val="22"/>
        </w:rPr>
        <w:t xml:space="preserve">integrovaným opakovatelným </w:t>
      </w:r>
      <w:r w:rsidR="005563B9" w:rsidRPr="003010E0">
        <w:rPr>
          <w:rFonts w:ascii="Arial" w:hAnsi="Arial" w:cs="Arial"/>
          <w:noProof/>
          <w:sz w:val="22"/>
          <w:szCs w:val="22"/>
        </w:rPr>
        <w:t>samotestem funkčnosti přístroje.</w:t>
      </w:r>
      <w:r w:rsidR="00B222B0" w:rsidRPr="003010E0">
        <w:rPr>
          <w:rFonts w:ascii="Arial" w:hAnsi="Arial" w:cs="Arial"/>
          <w:noProof/>
          <w:sz w:val="22"/>
          <w:szCs w:val="22"/>
        </w:rPr>
        <w:t xml:space="preserve"> </w:t>
      </w:r>
      <w:r w:rsidR="00070A21" w:rsidRPr="003010E0">
        <w:rPr>
          <w:rFonts w:ascii="Arial" w:hAnsi="Arial" w:cs="Arial"/>
          <w:noProof/>
          <w:sz w:val="22"/>
          <w:szCs w:val="22"/>
        </w:rPr>
        <w:t xml:space="preserve">Přístroj musí být bezúdržbový. </w:t>
      </w:r>
      <w:r w:rsidR="00B222B0" w:rsidRPr="003010E0">
        <w:rPr>
          <w:rFonts w:ascii="Arial" w:hAnsi="Arial" w:cs="Arial"/>
          <w:noProof/>
          <w:sz w:val="22"/>
          <w:szCs w:val="22"/>
        </w:rPr>
        <w:t xml:space="preserve">Součástí </w:t>
      </w:r>
      <w:r w:rsidR="00FA2FDD" w:rsidRPr="003010E0">
        <w:rPr>
          <w:rFonts w:ascii="Arial" w:hAnsi="Arial" w:cs="Arial"/>
          <w:noProof/>
          <w:sz w:val="22"/>
          <w:szCs w:val="22"/>
        </w:rPr>
        <w:t>dodávky musí být i další příslušenství nutné pro provádění dalších činností a to např. pro zkoušky kabelových vedení (zkratovače).</w:t>
      </w:r>
    </w:p>
    <w:p w14:paraId="3E6F7355" w14:textId="77777777" w:rsidR="00535264" w:rsidRDefault="00535264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0A4B87C" w14:textId="242D7EC7" w:rsidR="007C1D8E" w:rsidRPr="00B1394D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B1394D">
        <w:rPr>
          <w:rFonts w:ascii="Arial" w:hAnsi="Arial" w:cs="Arial"/>
          <w:b/>
          <w:noProof/>
          <w:sz w:val="22"/>
          <w:szCs w:val="22"/>
        </w:rPr>
        <w:t>Systém sledování tlaku plynu v hermeticky uzavřené nádobě</w:t>
      </w:r>
    </w:p>
    <w:p w14:paraId="30A4B87D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AB1F79">
        <w:rPr>
          <w:rFonts w:ascii="Arial" w:hAnsi="Arial" w:cs="Arial"/>
          <w:noProof/>
          <w:sz w:val="22"/>
          <w:szCs w:val="22"/>
        </w:rPr>
        <w:t xml:space="preserve">Systém monitorování tlaku plynu musí být </w:t>
      </w:r>
      <w:r>
        <w:rPr>
          <w:rFonts w:ascii="Arial" w:hAnsi="Arial" w:cs="Arial"/>
          <w:noProof/>
          <w:sz w:val="22"/>
          <w:szCs w:val="22"/>
        </w:rPr>
        <w:t xml:space="preserve">umístěn </w:t>
      </w:r>
      <w:r w:rsidRPr="00AB1F79">
        <w:rPr>
          <w:rFonts w:ascii="Arial" w:hAnsi="Arial" w:cs="Arial"/>
          <w:noProof/>
          <w:sz w:val="22"/>
          <w:szCs w:val="22"/>
        </w:rPr>
        <w:t>viditeln</w:t>
      </w:r>
      <w:r>
        <w:rPr>
          <w:rFonts w:ascii="Arial" w:hAnsi="Arial" w:cs="Arial"/>
          <w:noProof/>
          <w:sz w:val="22"/>
          <w:szCs w:val="22"/>
        </w:rPr>
        <w:t>ě</w:t>
      </w:r>
      <w:r w:rsidRPr="00AB1F79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přední části pro obsluhu a manipulaci. Indikace musí být provedena manometrem s teplotní kompenzací, nebo technicky ekvivalentním řešením. Indikace je zobrazena červenou a zelenou barvou, kde zelená značí provozní tlak (bezpečný provoz a manipulace) a červená únik plynu.</w:t>
      </w:r>
    </w:p>
    <w:p w14:paraId="30A4B87E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Jednotlivé hermeticky uzavřené nádoby jsou vybavené kontakty a kabeláží pro přenos informace o úniku plynu SF</w:t>
      </w:r>
      <w:r w:rsidRPr="00C6119B">
        <w:rPr>
          <w:rFonts w:ascii="Arial" w:hAnsi="Arial" w:cs="Arial"/>
          <w:noProof/>
          <w:sz w:val="22"/>
          <w:szCs w:val="22"/>
          <w:vertAlign w:val="subscript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 do skříně NN (ochrany).</w:t>
      </w:r>
      <w:r w:rsidR="004465F7">
        <w:rPr>
          <w:rFonts w:ascii="Arial" w:hAnsi="Arial" w:cs="Arial"/>
          <w:noProof/>
          <w:sz w:val="22"/>
          <w:szCs w:val="22"/>
        </w:rPr>
        <w:t xml:space="preserve"> Vyvedené budou minimálně 3 hlášky, a to pokles tlaku, ztráta tlaku a porucha.</w:t>
      </w:r>
    </w:p>
    <w:p w14:paraId="30A4B87F" w14:textId="77777777" w:rsidR="004465F7" w:rsidRDefault="004465F7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80" w14:textId="77777777" w:rsidR="007C1D8E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540F1E">
        <w:rPr>
          <w:rFonts w:ascii="Arial" w:hAnsi="Arial" w:cs="Arial"/>
          <w:b/>
          <w:noProof/>
          <w:sz w:val="22"/>
          <w:szCs w:val="22"/>
        </w:rPr>
        <w:t>Pole kabelového vývodu</w:t>
      </w:r>
    </w:p>
    <w:p w14:paraId="30A4B881" w14:textId="77777777" w:rsidR="007C1D8E" w:rsidRPr="00540F1E" w:rsidRDefault="007C1D8E" w:rsidP="00B52503">
      <w:pPr>
        <w:pStyle w:val="Odstavecseseznamem"/>
        <w:spacing w:before="60" w:after="60" w:line="276" w:lineRule="auto"/>
        <w:ind w:left="1004"/>
        <w:rPr>
          <w:rFonts w:ascii="Arial" w:hAnsi="Arial" w:cs="Arial"/>
          <w:b/>
          <w:noProof/>
          <w:sz w:val="22"/>
          <w:szCs w:val="22"/>
        </w:rPr>
      </w:pPr>
    </w:p>
    <w:p w14:paraId="30A4B882" w14:textId="77777777" w:rsidR="007C1D8E" w:rsidRPr="000710EB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Rozsah připojení</w:t>
      </w:r>
    </w:p>
    <w:p w14:paraId="30A4B883" w14:textId="5118E12C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t xml:space="preserve">Připojení kabelů se provádí pomocí </w:t>
      </w:r>
      <w:r>
        <w:rPr>
          <w:rFonts w:ascii="Arial" w:hAnsi="Arial" w:cs="Arial"/>
          <w:noProof/>
          <w:sz w:val="22"/>
          <w:szCs w:val="22"/>
        </w:rPr>
        <w:t>stíněných konektorů na průchodku rozvaděče (v</w:t>
      </w:r>
      <w:r w:rsidRPr="00540F1E">
        <w:rPr>
          <w:rFonts w:ascii="Arial" w:hAnsi="Arial" w:cs="Arial"/>
          <w:noProof/>
          <w:sz w:val="22"/>
          <w:szCs w:val="22"/>
        </w:rPr>
        <w:t>nější kužel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40F1E">
        <w:rPr>
          <w:rFonts w:ascii="Arial" w:hAnsi="Arial" w:cs="Arial"/>
          <w:noProof/>
          <w:sz w:val="22"/>
          <w:szCs w:val="22"/>
        </w:rPr>
        <w:t>s vnit</w:t>
      </w:r>
      <w:r>
        <w:rPr>
          <w:rFonts w:ascii="Arial" w:hAnsi="Arial" w:cs="Arial"/>
          <w:noProof/>
          <w:sz w:val="22"/>
          <w:szCs w:val="22"/>
        </w:rPr>
        <w:t>ř</w:t>
      </w:r>
      <w:r w:rsidRPr="00540F1E">
        <w:rPr>
          <w:rFonts w:ascii="Arial" w:hAnsi="Arial" w:cs="Arial"/>
          <w:noProof/>
          <w:sz w:val="22"/>
          <w:szCs w:val="22"/>
        </w:rPr>
        <w:t>ním závitem</w:t>
      </w:r>
      <w:r>
        <w:rPr>
          <w:rFonts w:ascii="Arial" w:hAnsi="Arial" w:cs="Arial"/>
          <w:noProof/>
          <w:sz w:val="22"/>
          <w:szCs w:val="22"/>
        </w:rPr>
        <w:t xml:space="preserve"> M16</w:t>
      </w:r>
      <w:r w:rsidRPr="00540F1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540F1E">
        <w:rPr>
          <w:rFonts w:ascii="Arial" w:hAnsi="Arial" w:cs="Arial"/>
          <w:noProof/>
          <w:sz w:val="22"/>
          <w:szCs w:val="22"/>
        </w:rPr>
        <w:t>konektory 2</w:t>
      </w:r>
      <w:r>
        <w:rPr>
          <w:rFonts w:ascii="Arial" w:hAnsi="Arial" w:cs="Arial"/>
          <w:noProof/>
          <w:sz w:val="22"/>
          <w:szCs w:val="22"/>
        </w:rPr>
        <w:t>5</w:t>
      </w:r>
      <w:r w:rsidRPr="00540F1E">
        <w:rPr>
          <w:rFonts w:ascii="Arial" w:hAnsi="Arial" w:cs="Arial"/>
          <w:noProof/>
          <w:sz w:val="22"/>
          <w:szCs w:val="22"/>
        </w:rPr>
        <w:t xml:space="preserve"> kV / 630 </w:t>
      </w:r>
      <w:r>
        <w:rPr>
          <w:rFonts w:ascii="Arial" w:hAnsi="Arial" w:cs="Arial"/>
          <w:noProof/>
          <w:sz w:val="22"/>
          <w:szCs w:val="22"/>
        </w:rPr>
        <w:t>A</w:t>
      </w:r>
      <w:r w:rsidRPr="00540F1E">
        <w:rPr>
          <w:rFonts w:ascii="Arial" w:hAnsi="Arial" w:cs="Arial"/>
          <w:noProof/>
          <w:sz w:val="22"/>
          <w:szCs w:val="22"/>
        </w:rPr>
        <w:t xml:space="preserve"> v souladu s</w:t>
      </w:r>
      <w:r>
        <w:rPr>
          <w:rFonts w:ascii="Arial" w:hAnsi="Arial" w:cs="Arial"/>
          <w:noProof/>
          <w:sz w:val="22"/>
          <w:szCs w:val="22"/>
        </w:rPr>
        <w:t xml:space="preserve"> ČSN </w:t>
      </w:r>
      <w:r w:rsidRPr="00540F1E">
        <w:rPr>
          <w:rFonts w:ascii="Arial" w:hAnsi="Arial" w:cs="Arial"/>
          <w:noProof/>
          <w:sz w:val="22"/>
          <w:szCs w:val="22"/>
        </w:rPr>
        <w:t>EN 50181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C12EA6">
        <w:rPr>
          <w:rFonts w:ascii="Arial" w:hAnsi="Arial" w:cs="Arial"/>
          <w:noProof/>
          <w:sz w:val="22"/>
          <w:szCs w:val="22"/>
        </w:rPr>
        <w:t>v platném znění</w:t>
      </w:r>
      <w:r>
        <w:rPr>
          <w:rFonts w:ascii="Arial" w:hAnsi="Arial" w:cs="Arial"/>
          <w:noProof/>
          <w:sz w:val="22"/>
          <w:szCs w:val="22"/>
        </w:rPr>
        <w:t>)</w:t>
      </w:r>
      <w:r w:rsidRPr="00540F1E">
        <w:rPr>
          <w:rFonts w:ascii="Arial" w:hAnsi="Arial" w:cs="Arial"/>
          <w:noProof/>
          <w:sz w:val="22"/>
          <w:szCs w:val="22"/>
        </w:rPr>
        <w:t>.</w:t>
      </w:r>
    </w:p>
    <w:p w14:paraId="30A4B884" w14:textId="77777777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t>Soused</w:t>
      </w:r>
      <w:r>
        <w:rPr>
          <w:rFonts w:ascii="Arial" w:hAnsi="Arial" w:cs="Arial"/>
          <w:noProof/>
          <w:sz w:val="22"/>
          <w:szCs w:val="22"/>
        </w:rPr>
        <w:t xml:space="preserve">ící </w:t>
      </w:r>
      <w:r w:rsidRPr="00540F1E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 xml:space="preserve">ole (kabelové oddíly) </w:t>
      </w:r>
      <w:r w:rsidRPr="00540F1E">
        <w:rPr>
          <w:rFonts w:ascii="Arial" w:hAnsi="Arial" w:cs="Arial"/>
          <w:noProof/>
          <w:sz w:val="22"/>
          <w:szCs w:val="22"/>
        </w:rPr>
        <w:t xml:space="preserve"> musí být odděleny </w:t>
      </w:r>
      <w:r>
        <w:rPr>
          <w:rFonts w:ascii="Arial" w:hAnsi="Arial" w:cs="Arial"/>
          <w:noProof/>
          <w:sz w:val="22"/>
          <w:szCs w:val="22"/>
        </w:rPr>
        <w:t xml:space="preserve">pomocí plné </w:t>
      </w:r>
      <w:r w:rsidRPr="00540F1E">
        <w:rPr>
          <w:rFonts w:ascii="Arial" w:hAnsi="Arial" w:cs="Arial"/>
          <w:noProof/>
          <w:sz w:val="22"/>
          <w:szCs w:val="22"/>
        </w:rPr>
        <w:t>plechov</w:t>
      </w:r>
      <w:r>
        <w:rPr>
          <w:rFonts w:ascii="Arial" w:hAnsi="Arial" w:cs="Arial"/>
          <w:noProof/>
          <w:sz w:val="22"/>
          <w:szCs w:val="22"/>
        </w:rPr>
        <w:t>é</w:t>
      </w:r>
      <w:r w:rsidRPr="00540F1E">
        <w:rPr>
          <w:rFonts w:ascii="Arial" w:hAnsi="Arial" w:cs="Arial"/>
          <w:noProof/>
          <w:sz w:val="22"/>
          <w:szCs w:val="22"/>
        </w:rPr>
        <w:t xml:space="preserve"> stěn</w:t>
      </w:r>
      <w:r>
        <w:rPr>
          <w:rFonts w:ascii="Arial" w:hAnsi="Arial" w:cs="Arial"/>
          <w:noProof/>
          <w:sz w:val="22"/>
          <w:szCs w:val="22"/>
        </w:rPr>
        <w:t>y.</w:t>
      </w:r>
    </w:p>
    <w:p w14:paraId="30A4B885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406A7A">
        <w:rPr>
          <w:rFonts w:ascii="Arial" w:hAnsi="Arial" w:cs="Arial"/>
          <w:noProof/>
          <w:sz w:val="22"/>
          <w:szCs w:val="22"/>
        </w:rPr>
        <w:t>usí být zajištěn</w:t>
      </w:r>
      <w:r>
        <w:rPr>
          <w:rFonts w:ascii="Arial" w:hAnsi="Arial" w:cs="Arial"/>
          <w:noProof/>
          <w:sz w:val="22"/>
          <w:szCs w:val="22"/>
        </w:rPr>
        <w:t>a</w:t>
      </w:r>
      <w:r w:rsidRPr="00406A7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d</w:t>
      </w:r>
      <w:r w:rsidRPr="00406A7A">
        <w:rPr>
          <w:rFonts w:ascii="Arial" w:hAnsi="Arial" w:cs="Arial"/>
          <w:noProof/>
          <w:sz w:val="22"/>
          <w:szCs w:val="22"/>
        </w:rPr>
        <w:t>ostatečn</w:t>
      </w:r>
      <w:r>
        <w:rPr>
          <w:rFonts w:ascii="Arial" w:hAnsi="Arial" w:cs="Arial"/>
          <w:noProof/>
          <w:sz w:val="22"/>
          <w:szCs w:val="22"/>
        </w:rPr>
        <w:t>á</w:t>
      </w:r>
      <w:r w:rsidRPr="00406A7A">
        <w:rPr>
          <w:rFonts w:ascii="Arial" w:hAnsi="Arial" w:cs="Arial"/>
          <w:noProof/>
          <w:sz w:val="22"/>
          <w:szCs w:val="22"/>
        </w:rPr>
        <w:t xml:space="preserve"> minimální hloubka </w:t>
      </w:r>
      <w:r>
        <w:rPr>
          <w:rFonts w:ascii="Arial" w:hAnsi="Arial" w:cs="Arial"/>
          <w:noProof/>
          <w:sz w:val="22"/>
          <w:szCs w:val="22"/>
        </w:rPr>
        <w:t xml:space="preserve">v </w:t>
      </w:r>
      <w:r w:rsidRPr="00406A7A">
        <w:rPr>
          <w:rFonts w:ascii="Arial" w:hAnsi="Arial" w:cs="Arial"/>
          <w:noProof/>
          <w:sz w:val="22"/>
          <w:szCs w:val="22"/>
        </w:rPr>
        <w:t>připojovací části kabel</w:t>
      </w:r>
      <w:r>
        <w:rPr>
          <w:rFonts w:ascii="Arial" w:hAnsi="Arial" w:cs="Arial"/>
          <w:noProof/>
          <w:sz w:val="22"/>
          <w:szCs w:val="22"/>
        </w:rPr>
        <w:t>ového prostoru</w:t>
      </w:r>
      <w:r w:rsidRPr="00406A7A">
        <w:rPr>
          <w:rFonts w:ascii="Arial" w:hAnsi="Arial" w:cs="Arial"/>
          <w:noProof/>
          <w:sz w:val="22"/>
          <w:szCs w:val="22"/>
        </w:rPr>
        <w:t xml:space="preserve"> pro připojení </w:t>
      </w:r>
      <w:r>
        <w:rPr>
          <w:rFonts w:ascii="Arial" w:hAnsi="Arial" w:cs="Arial"/>
          <w:noProof/>
          <w:sz w:val="22"/>
          <w:szCs w:val="22"/>
        </w:rPr>
        <w:t xml:space="preserve">kabelového vedení včetně </w:t>
      </w:r>
      <w:r w:rsidRPr="00406A7A">
        <w:rPr>
          <w:rFonts w:ascii="Arial" w:hAnsi="Arial" w:cs="Arial"/>
          <w:noProof/>
          <w:sz w:val="22"/>
          <w:szCs w:val="22"/>
        </w:rPr>
        <w:t xml:space="preserve">svodičů </w:t>
      </w:r>
      <w:r>
        <w:rPr>
          <w:rFonts w:ascii="Arial" w:hAnsi="Arial" w:cs="Arial"/>
          <w:noProof/>
          <w:sz w:val="22"/>
          <w:szCs w:val="22"/>
        </w:rPr>
        <w:t>přepětí.</w:t>
      </w:r>
    </w:p>
    <w:p w14:paraId="30A4B886" w14:textId="77777777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Kryt kabelového prostoru musí být v zásuvném provedení (plug-in typ). Montáž a demontáž krytu musí být možná bez použití nářadí.</w:t>
      </w:r>
    </w:p>
    <w:p w14:paraId="30A4B887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540F1E">
        <w:rPr>
          <w:rFonts w:ascii="Arial" w:hAnsi="Arial" w:cs="Arial"/>
          <w:noProof/>
          <w:sz w:val="22"/>
          <w:szCs w:val="22"/>
        </w:rPr>
        <w:t>oloha kabelových konektorů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40F1E">
        <w:rPr>
          <w:rFonts w:ascii="Arial" w:hAnsi="Arial" w:cs="Arial"/>
          <w:noProof/>
          <w:sz w:val="22"/>
          <w:szCs w:val="22"/>
        </w:rPr>
        <w:t>odchozí</w:t>
      </w:r>
      <w:r>
        <w:rPr>
          <w:rFonts w:ascii="Arial" w:hAnsi="Arial" w:cs="Arial"/>
          <w:noProof/>
          <w:sz w:val="22"/>
          <w:szCs w:val="22"/>
        </w:rPr>
        <w:t>ch</w:t>
      </w:r>
      <w:r w:rsidRPr="00540F1E">
        <w:rPr>
          <w:rFonts w:ascii="Arial" w:hAnsi="Arial" w:cs="Arial"/>
          <w:noProof/>
          <w:sz w:val="22"/>
          <w:szCs w:val="22"/>
        </w:rPr>
        <w:t xml:space="preserve"> kabel</w:t>
      </w:r>
      <w:r>
        <w:rPr>
          <w:rFonts w:ascii="Arial" w:hAnsi="Arial" w:cs="Arial"/>
          <w:noProof/>
          <w:sz w:val="22"/>
          <w:szCs w:val="22"/>
        </w:rPr>
        <w:t>ů</w:t>
      </w:r>
      <w:r w:rsidRPr="00540F1E">
        <w:rPr>
          <w:rFonts w:ascii="Arial" w:hAnsi="Arial" w:cs="Arial"/>
          <w:noProof/>
          <w:sz w:val="22"/>
          <w:szCs w:val="22"/>
        </w:rPr>
        <w:t xml:space="preserve"> musí být </w:t>
      </w:r>
      <w:r>
        <w:rPr>
          <w:rFonts w:ascii="Arial" w:hAnsi="Arial" w:cs="Arial"/>
          <w:noProof/>
          <w:sz w:val="22"/>
          <w:szCs w:val="22"/>
        </w:rPr>
        <w:t>v </w:t>
      </w:r>
      <w:r w:rsidRPr="00540F1E">
        <w:rPr>
          <w:rFonts w:ascii="Arial" w:hAnsi="Arial" w:cs="Arial"/>
          <w:noProof/>
          <w:sz w:val="22"/>
          <w:szCs w:val="22"/>
        </w:rPr>
        <w:t>uspořádán</w:t>
      </w:r>
      <w:r>
        <w:rPr>
          <w:rFonts w:ascii="Arial" w:hAnsi="Arial" w:cs="Arial"/>
          <w:noProof/>
          <w:sz w:val="22"/>
          <w:szCs w:val="22"/>
        </w:rPr>
        <w:t xml:space="preserve">í z přední strany (všech tří fází). </w:t>
      </w:r>
    </w:p>
    <w:p w14:paraId="30A4B888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Každé pole musí být uzpůsobeno pro připojení třech kabelových vedení (3x tři jednožilové kabely typu 22-AXEKVCEY 1x240/25 mm</w:t>
      </w:r>
      <w:r w:rsidRPr="009730F0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). </w:t>
      </w:r>
    </w:p>
    <w:p w14:paraId="30A4B88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Pole musí být vybaveno plastovými držáky kabelů pro vnější průměr kabelu 35 -50 mm pro všechny tři vedení. Kabelové držáky jsou upevněné k železnému nosníku (kabelové liště) pomocí šroubů. Nosník (kabelová lišta) musí být nastavitelná jak výškově, tak do hloubky a musí být uzemněná.</w:t>
      </w:r>
    </w:p>
    <w:p w14:paraId="30A4B88A" w14:textId="0E085CDF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Kabelové držáky musí splňovat požadavky normy ČSN EN 61</w:t>
      </w:r>
      <w:r w:rsidR="00C12EA6">
        <w:rPr>
          <w:rFonts w:ascii="Arial" w:hAnsi="Arial" w:cs="Arial"/>
          <w:noProof/>
          <w:sz w:val="22"/>
          <w:szCs w:val="22"/>
        </w:rPr>
        <w:t> </w:t>
      </w:r>
      <w:r>
        <w:rPr>
          <w:rFonts w:ascii="Arial" w:hAnsi="Arial" w:cs="Arial"/>
          <w:noProof/>
          <w:sz w:val="22"/>
          <w:szCs w:val="22"/>
        </w:rPr>
        <w:t>914</w:t>
      </w:r>
      <w:r w:rsidR="00C12EA6">
        <w:rPr>
          <w:rFonts w:ascii="Arial" w:hAnsi="Arial" w:cs="Arial"/>
          <w:noProof/>
          <w:sz w:val="22"/>
          <w:szCs w:val="22"/>
        </w:rPr>
        <w:t xml:space="preserve"> v platném znění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8B" w14:textId="77777777" w:rsidR="007C1D8E" w:rsidRPr="000710EB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Uzemnění stínění kabelu a kabelových souborů</w:t>
      </w:r>
    </w:p>
    <w:p w14:paraId="30A4B88C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připojení stínění kabelu a kabelového souboru (konektoru) musí být v kabelovém oddílu uzemňovací lišta vybavená dvěma uzemňovacími šrouby M10 na jednu fázi (jednu žílu) včetně podložky, pérové podložky a matice. Uzemňovací lišta musí být umístěna v přední části kabelového oddílu (před jednožilovými kabely).</w:t>
      </w:r>
    </w:p>
    <w:p w14:paraId="30A4B88D" w14:textId="77777777" w:rsidR="007C1D8E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Detekce napětí</w:t>
      </w:r>
    </w:p>
    <w:p w14:paraId="30A4B88E" w14:textId="77777777" w:rsidR="007C1D8E" w:rsidRPr="009F09FC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9F09FC">
        <w:rPr>
          <w:rFonts w:ascii="Arial" w:hAnsi="Arial" w:cs="Arial"/>
          <w:noProof/>
          <w:sz w:val="22"/>
          <w:szCs w:val="22"/>
        </w:rPr>
        <w:t xml:space="preserve">Pole vývodu musí být vybaveno kapacitním snímačem napětí </w:t>
      </w:r>
      <w:r w:rsidRPr="00160CBE">
        <w:rPr>
          <w:rFonts w:ascii="Arial" w:hAnsi="Arial" w:cs="Arial"/>
          <w:noProof/>
          <w:sz w:val="22"/>
          <w:szCs w:val="22"/>
          <w:u w:val="single"/>
        </w:rPr>
        <w:t>s </w:t>
      </w:r>
      <w:r w:rsidRPr="00C12EA6">
        <w:rPr>
          <w:rFonts w:ascii="Arial" w:hAnsi="Arial" w:cs="Arial"/>
          <w:noProof/>
          <w:sz w:val="22"/>
          <w:szCs w:val="22"/>
          <w:u w:val="single"/>
        </w:rPr>
        <w:t>dálkovou signalizací</w:t>
      </w:r>
      <w:r w:rsidRPr="009F09FC">
        <w:rPr>
          <w:rFonts w:ascii="Arial" w:hAnsi="Arial" w:cs="Arial"/>
          <w:noProof/>
          <w:sz w:val="22"/>
          <w:szCs w:val="22"/>
        </w:rPr>
        <w:t>.</w:t>
      </w:r>
    </w:p>
    <w:p w14:paraId="30A4B88F" w14:textId="77777777" w:rsidR="007C1D8E" w:rsidRPr="000710EB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Testy kabelů</w:t>
      </w:r>
    </w:p>
    <w:p w14:paraId="30A4B890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včetně částí spojených s připojeným kabelovým vedením musí odolat případným napěťovým a mechanickým namáháním během napěťových zkoušek připojeného kabelového vedení stejně jako musí být dodrženy bezpečné vzdálenosti při běžném provozu v souladu s ČSN EN 62 271-200 ed.2. Zkoušky kabelových vedení se provádí dle PNE 34 7626.</w:t>
      </w:r>
    </w:p>
    <w:p w14:paraId="30A4B891" w14:textId="77777777" w:rsidR="007C1D8E" w:rsidRPr="007A4E21" w:rsidRDefault="007C1D8E" w:rsidP="00204E9A">
      <w:pPr>
        <w:tabs>
          <w:tab w:val="left" w:pos="6521"/>
        </w:tabs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7A4E21">
        <w:rPr>
          <w:rFonts w:ascii="Arial" w:hAnsi="Arial" w:cs="Arial"/>
          <w:noProof/>
          <w:sz w:val="22"/>
          <w:szCs w:val="22"/>
        </w:rPr>
        <w:t xml:space="preserve">usí být možné provést zkoušku </w:t>
      </w:r>
      <w:r>
        <w:rPr>
          <w:rFonts w:ascii="Arial" w:hAnsi="Arial" w:cs="Arial"/>
          <w:noProof/>
          <w:sz w:val="22"/>
          <w:szCs w:val="22"/>
        </w:rPr>
        <w:t xml:space="preserve">na kabelovém vývodu </w:t>
      </w:r>
      <w:r w:rsidRPr="007A4E21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> </w:t>
      </w:r>
      <w:r w:rsidRPr="007A4E21">
        <w:rPr>
          <w:rFonts w:ascii="Arial" w:hAnsi="Arial" w:cs="Arial"/>
          <w:noProof/>
          <w:sz w:val="22"/>
          <w:szCs w:val="22"/>
        </w:rPr>
        <w:t>každém případě také s</w:t>
      </w:r>
      <w:r>
        <w:rPr>
          <w:rFonts w:ascii="Arial" w:hAnsi="Arial" w:cs="Arial"/>
          <w:noProof/>
          <w:sz w:val="22"/>
          <w:szCs w:val="22"/>
        </w:rPr>
        <w:t> </w:t>
      </w:r>
      <w:r w:rsidRPr="007A4E21">
        <w:rPr>
          <w:rFonts w:ascii="Arial" w:hAnsi="Arial" w:cs="Arial"/>
          <w:noProof/>
          <w:sz w:val="22"/>
          <w:szCs w:val="22"/>
        </w:rPr>
        <w:t>provozní</w:t>
      </w:r>
      <w:r>
        <w:rPr>
          <w:rFonts w:ascii="Arial" w:hAnsi="Arial" w:cs="Arial"/>
          <w:noProof/>
          <w:sz w:val="22"/>
          <w:szCs w:val="22"/>
        </w:rPr>
        <w:t>m</w:t>
      </w:r>
      <w:r w:rsidRPr="007A4E21">
        <w:rPr>
          <w:rFonts w:ascii="Arial" w:hAnsi="Arial" w:cs="Arial"/>
          <w:noProof/>
          <w:sz w:val="22"/>
          <w:szCs w:val="22"/>
        </w:rPr>
        <w:t xml:space="preserve"> napětí</w:t>
      </w:r>
      <w:r>
        <w:rPr>
          <w:rFonts w:ascii="Arial" w:hAnsi="Arial" w:cs="Arial"/>
          <w:noProof/>
          <w:sz w:val="22"/>
          <w:szCs w:val="22"/>
        </w:rPr>
        <w:t>m</w:t>
      </w:r>
      <w:r w:rsidRPr="007A4E21">
        <w:rPr>
          <w:rFonts w:ascii="Arial" w:hAnsi="Arial" w:cs="Arial"/>
          <w:noProof/>
          <w:sz w:val="22"/>
          <w:szCs w:val="22"/>
        </w:rPr>
        <w:t xml:space="preserve"> na sběrnici </w:t>
      </w:r>
      <w:r>
        <w:rPr>
          <w:rFonts w:ascii="Arial" w:hAnsi="Arial" w:cs="Arial"/>
          <w:noProof/>
          <w:sz w:val="22"/>
          <w:szCs w:val="22"/>
        </w:rPr>
        <w:t>(</w:t>
      </w:r>
      <w:r w:rsidRPr="007A4E21">
        <w:rPr>
          <w:rFonts w:ascii="Arial" w:hAnsi="Arial" w:cs="Arial"/>
          <w:noProof/>
          <w:sz w:val="22"/>
          <w:szCs w:val="22"/>
        </w:rPr>
        <w:t>př</w:t>
      </w:r>
      <w:r>
        <w:rPr>
          <w:rFonts w:ascii="Arial" w:hAnsi="Arial" w:cs="Arial"/>
          <w:noProof/>
          <w:sz w:val="22"/>
          <w:szCs w:val="22"/>
        </w:rPr>
        <w:t>i vypnutém měřeném vývodu)</w:t>
      </w:r>
      <w:r w:rsidRPr="007A4E21">
        <w:rPr>
          <w:rFonts w:ascii="Arial" w:hAnsi="Arial" w:cs="Arial"/>
          <w:noProof/>
          <w:sz w:val="22"/>
          <w:szCs w:val="22"/>
        </w:rPr>
        <w:t xml:space="preserve"> rozvaděče </w:t>
      </w:r>
      <w:r>
        <w:rPr>
          <w:rFonts w:ascii="Arial" w:hAnsi="Arial" w:cs="Arial"/>
          <w:noProof/>
          <w:sz w:val="22"/>
          <w:szCs w:val="22"/>
        </w:rPr>
        <w:t xml:space="preserve">nebo sestavy rozvaděčů </w:t>
      </w:r>
      <w:r w:rsidRPr="007A4E21">
        <w:rPr>
          <w:rFonts w:ascii="Arial" w:hAnsi="Arial" w:cs="Arial"/>
          <w:noProof/>
          <w:sz w:val="22"/>
          <w:szCs w:val="22"/>
        </w:rPr>
        <w:t>po celou dobu životnosti (</w:t>
      </w:r>
      <w:r>
        <w:rPr>
          <w:rFonts w:ascii="Arial" w:hAnsi="Arial" w:cs="Arial"/>
          <w:noProof/>
          <w:sz w:val="22"/>
          <w:szCs w:val="22"/>
        </w:rPr>
        <w:t>za</w:t>
      </w:r>
      <w:r w:rsidRPr="007A4E21">
        <w:rPr>
          <w:rFonts w:ascii="Arial" w:hAnsi="Arial" w:cs="Arial"/>
          <w:noProof/>
          <w:sz w:val="22"/>
          <w:szCs w:val="22"/>
        </w:rPr>
        <w:t xml:space="preserve"> normálních provozních podmínek)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92" w14:textId="77777777" w:rsidR="007C1D8E" w:rsidRPr="00750F6B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750F6B">
        <w:rPr>
          <w:rFonts w:ascii="Arial" w:hAnsi="Arial" w:cs="Arial"/>
          <w:noProof/>
          <w:sz w:val="22"/>
          <w:szCs w:val="22"/>
        </w:rPr>
        <w:t xml:space="preserve">Připojení pro testování nebo pro </w:t>
      </w:r>
      <w:r>
        <w:rPr>
          <w:rFonts w:ascii="Arial" w:hAnsi="Arial" w:cs="Arial"/>
          <w:noProof/>
          <w:sz w:val="22"/>
          <w:szCs w:val="22"/>
        </w:rPr>
        <w:t>lokalizaci místa poruchy na kabelovém vedení musí být možné v uzemněném stavu připojeného kabelového vedení.</w:t>
      </w:r>
      <w:r w:rsidRPr="00750F6B">
        <w:rPr>
          <w:rFonts w:ascii="Arial" w:hAnsi="Arial" w:cs="Arial"/>
          <w:noProof/>
          <w:sz w:val="22"/>
          <w:szCs w:val="22"/>
        </w:rPr>
        <w:t xml:space="preserve"> </w:t>
      </w:r>
    </w:p>
    <w:p w14:paraId="30A4B893" w14:textId="77777777" w:rsidR="007C1D8E" w:rsidRPr="000710EB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Kryty s</w:t>
      </w:r>
      <w:r>
        <w:rPr>
          <w:rFonts w:ascii="Arial" w:hAnsi="Arial" w:cs="Arial"/>
          <w:b/>
          <w:noProof/>
          <w:sz w:val="22"/>
          <w:szCs w:val="22"/>
        </w:rPr>
        <w:t> </w:t>
      </w:r>
      <w:r w:rsidRPr="000710EB">
        <w:rPr>
          <w:rFonts w:ascii="Arial" w:hAnsi="Arial" w:cs="Arial"/>
          <w:b/>
          <w:noProof/>
          <w:sz w:val="22"/>
          <w:szCs w:val="22"/>
        </w:rPr>
        <w:t>vysokou dielektrickou pevností pro neobsazené (rezervní) vývody</w:t>
      </w:r>
    </w:p>
    <w:p w14:paraId="30A4B894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Musí být možné vložení a uchycení krytů s vysokou dielektrickou pevností u neobsazených kabelových průchodek.</w:t>
      </w:r>
    </w:p>
    <w:p w14:paraId="15AEBC2E" w14:textId="0DF638A5" w:rsidR="00C0615D" w:rsidRPr="00C0615D" w:rsidRDefault="00C0615D" w:rsidP="00C0615D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C0615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pole</w:t>
      </w:r>
      <w:r w:rsidRPr="00C0615D">
        <w:rPr>
          <w:rFonts w:ascii="Arial" w:hAnsi="Arial" w:cs="Arial"/>
          <w:b/>
          <w:noProof/>
          <w:sz w:val="22"/>
          <w:szCs w:val="22"/>
        </w:rPr>
        <w:t xml:space="preserve"> s přípravou pro připojení zdroje</w:t>
      </w:r>
    </w:p>
    <w:p w14:paraId="69E703AD" w14:textId="7C42847D" w:rsidR="009340AC" w:rsidRPr="00CA03A6" w:rsidRDefault="009340AC" w:rsidP="009340AC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A03A6">
        <w:rPr>
          <w:rFonts w:ascii="Arial" w:hAnsi="Arial" w:cs="Arial"/>
          <w:noProof/>
          <w:sz w:val="22"/>
          <w:szCs w:val="22"/>
        </w:rPr>
        <w:t>Ve variantě pro připojení zdroje bude pole uzpůsobeno pro montáž přístrojového transformátoru napětí. Připojení přístroje bude zajištěno odpojovačem s uzemňovačem.</w:t>
      </w:r>
    </w:p>
    <w:p w14:paraId="5E84F30A" w14:textId="77777777" w:rsidR="009340AC" w:rsidRPr="00CA03A6" w:rsidRDefault="009340AC" w:rsidP="009340AC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A03A6">
        <w:rPr>
          <w:rFonts w:ascii="Arial" w:hAnsi="Arial" w:cs="Arial"/>
          <w:noProof/>
          <w:sz w:val="22"/>
          <w:szCs w:val="22"/>
        </w:rPr>
        <w:t>Dále v kabelovém prostoru musí být dostatečný prostor pro montáž průvlekových transformátorů proudu na připojené jednožilové kabely VN (těsně za konektory VN).</w:t>
      </w:r>
    </w:p>
    <w:p w14:paraId="47842E50" w14:textId="00AA7A3A" w:rsidR="00C0615D" w:rsidRDefault="009340AC" w:rsidP="009340AC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A03A6">
        <w:rPr>
          <w:rFonts w:ascii="Arial" w:hAnsi="Arial" w:cs="Arial"/>
          <w:noProof/>
          <w:sz w:val="22"/>
          <w:szCs w:val="22"/>
        </w:rPr>
        <w:t xml:space="preserve">Je předpoklad, že </w:t>
      </w:r>
      <w:r w:rsidR="00FD5083" w:rsidRPr="00CA03A6">
        <w:rPr>
          <w:rFonts w:ascii="Arial" w:hAnsi="Arial" w:cs="Arial"/>
          <w:noProof/>
          <w:sz w:val="22"/>
          <w:szCs w:val="22"/>
        </w:rPr>
        <w:t xml:space="preserve">průvlekový </w:t>
      </w:r>
      <w:r w:rsidRPr="00CA03A6">
        <w:rPr>
          <w:rFonts w:ascii="Arial" w:hAnsi="Arial" w:cs="Arial"/>
          <w:noProof/>
          <w:sz w:val="22"/>
          <w:szCs w:val="22"/>
        </w:rPr>
        <w:t xml:space="preserve">přístrojový transformátor proudu a </w:t>
      </w:r>
      <w:r w:rsidR="00FD5083" w:rsidRPr="00CA03A6">
        <w:rPr>
          <w:rFonts w:ascii="Arial" w:hAnsi="Arial" w:cs="Arial"/>
          <w:noProof/>
          <w:sz w:val="22"/>
          <w:szCs w:val="22"/>
        </w:rPr>
        <w:t xml:space="preserve">přístrojový transformátor </w:t>
      </w:r>
      <w:r w:rsidRPr="00CA03A6">
        <w:rPr>
          <w:rFonts w:ascii="Arial" w:hAnsi="Arial" w:cs="Arial"/>
          <w:noProof/>
          <w:sz w:val="22"/>
          <w:szCs w:val="22"/>
        </w:rPr>
        <w:t>napětí bude určený pro obchodní měření (úředně cejchovaný, atd.).</w:t>
      </w:r>
    </w:p>
    <w:p w14:paraId="4D759A74" w14:textId="77777777" w:rsidR="009340AC" w:rsidRDefault="009340AC" w:rsidP="009340AC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96" w14:textId="7B5CF0F4" w:rsidR="007C1D8E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540F1E">
        <w:rPr>
          <w:rFonts w:ascii="Arial" w:hAnsi="Arial" w:cs="Arial"/>
          <w:b/>
          <w:noProof/>
          <w:sz w:val="22"/>
          <w:szCs w:val="22"/>
        </w:rPr>
        <w:t>Pole vývodu</w:t>
      </w:r>
      <w:r>
        <w:rPr>
          <w:rFonts w:ascii="Arial" w:hAnsi="Arial" w:cs="Arial"/>
          <w:b/>
          <w:noProof/>
          <w:sz w:val="22"/>
          <w:szCs w:val="22"/>
        </w:rPr>
        <w:t xml:space="preserve"> na transformátor</w:t>
      </w:r>
      <w:r w:rsidR="006B3179">
        <w:rPr>
          <w:rFonts w:ascii="Arial" w:hAnsi="Arial" w:cs="Arial"/>
          <w:b/>
          <w:noProof/>
          <w:sz w:val="22"/>
          <w:szCs w:val="22"/>
        </w:rPr>
        <w:t xml:space="preserve"> vlastní spotřeby</w:t>
      </w:r>
    </w:p>
    <w:p w14:paraId="30A4B897" w14:textId="77777777" w:rsidR="007C1D8E" w:rsidRPr="00540F1E" w:rsidRDefault="007C1D8E" w:rsidP="00B52503">
      <w:pPr>
        <w:pStyle w:val="Odstavecseseznamem"/>
        <w:spacing w:before="60" w:after="60" w:line="276" w:lineRule="auto"/>
        <w:ind w:left="1004"/>
        <w:rPr>
          <w:rFonts w:ascii="Arial" w:hAnsi="Arial" w:cs="Arial"/>
          <w:b/>
          <w:noProof/>
          <w:sz w:val="22"/>
          <w:szCs w:val="22"/>
        </w:rPr>
      </w:pPr>
    </w:p>
    <w:p w14:paraId="30A4B898" w14:textId="77777777" w:rsidR="007C1D8E" w:rsidRPr="000710EB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Rozsah připojení</w:t>
      </w:r>
    </w:p>
    <w:p w14:paraId="30A4B899" w14:textId="6CC5DE97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lastRenderedPageBreak/>
        <w:t xml:space="preserve">Připojení kabelů se provádí pomocí </w:t>
      </w:r>
      <w:r>
        <w:rPr>
          <w:rFonts w:ascii="Arial" w:hAnsi="Arial" w:cs="Arial"/>
          <w:noProof/>
          <w:sz w:val="22"/>
          <w:szCs w:val="22"/>
        </w:rPr>
        <w:t>stíněných konektorů na průchodku rozvaděče  - v</w:t>
      </w:r>
      <w:r w:rsidRPr="00540F1E">
        <w:rPr>
          <w:rFonts w:ascii="Arial" w:hAnsi="Arial" w:cs="Arial"/>
          <w:noProof/>
          <w:sz w:val="22"/>
          <w:szCs w:val="22"/>
        </w:rPr>
        <w:t>nější kužel</w:t>
      </w:r>
      <w:r>
        <w:rPr>
          <w:rFonts w:ascii="Arial" w:hAnsi="Arial" w:cs="Arial"/>
          <w:noProof/>
          <w:sz w:val="22"/>
          <w:szCs w:val="22"/>
        </w:rPr>
        <w:t xml:space="preserve"> pro </w:t>
      </w:r>
      <w:r w:rsidRPr="00540F1E">
        <w:rPr>
          <w:rFonts w:ascii="Arial" w:hAnsi="Arial" w:cs="Arial"/>
          <w:noProof/>
          <w:sz w:val="22"/>
          <w:szCs w:val="22"/>
        </w:rPr>
        <w:t>konektory 2</w:t>
      </w:r>
      <w:r>
        <w:rPr>
          <w:rFonts w:ascii="Arial" w:hAnsi="Arial" w:cs="Arial"/>
          <w:noProof/>
          <w:sz w:val="22"/>
          <w:szCs w:val="22"/>
        </w:rPr>
        <w:t>5</w:t>
      </w:r>
      <w:r w:rsidRPr="00540F1E">
        <w:rPr>
          <w:rFonts w:ascii="Arial" w:hAnsi="Arial" w:cs="Arial"/>
          <w:noProof/>
          <w:sz w:val="22"/>
          <w:szCs w:val="22"/>
        </w:rPr>
        <w:t xml:space="preserve"> kV / </w:t>
      </w:r>
      <w:r w:rsidR="006B3179">
        <w:rPr>
          <w:rFonts w:ascii="Arial" w:hAnsi="Arial" w:cs="Arial"/>
          <w:noProof/>
          <w:sz w:val="22"/>
          <w:szCs w:val="22"/>
        </w:rPr>
        <w:t>63</w:t>
      </w:r>
      <w:r w:rsidRPr="00540F1E">
        <w:rPr>
          <w:rFonts w:ascii="Arial" w:hAnsi="Arial" w:cs="Arial"/>
          <w:noProof/>
          <w:sz w:val="22"/>
          <w:szCs w:val="22"/>
        </w:rPr>
        <w:t xml:space="preserve">0 </w:t>
      </w:r>
      <w:r>
        <w:rPr>
          <w:rFonts w:ascii="Arial" w:hAnsi="Arial" w:cs="Arial"/>
          <w:noProof/>
          <w:sz w:val="22"/>
          <w:szCs w:val="22"/>
        </w:rPr>
        <w:t>A</w:t>
      </w:r>
      <w:r w:rsidRPr="00540F1E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</w:t>
      </w:r>
      <w:r w:rsidRPr="00540F1E">
        <w:rPr>
          <w:rFonts w:ascii="Arial" w:hAnsi="Arial" w:cs="Arial"/>
          <w:noProof/>
          <w:sz w:val="22"/>
          <w:szCs w:val="22"/>
        </w:rPr>
        <w:t>souladu s</w:t>
      </w:r>
      <w:r>
        <w:rPr>
          <w:rFonts w:ascii="Arial" w:hAnsi="Arial" w:cs="Arial"/>
          <w:noProof/>
          <w:sz w:val="22"/>
          <w:szCs w:val="22"/>
        </w:rPr>
        <w:t xml:space="preserve"> ČSN </w:t>
      </w:r>
      <w:r w:rsidRPr="00540F1E">
        <w:rPr>
          <w:rFonts w:ascii="Arial" w:hAnsi="Arial" w:cs="Arial"/>
          <w:noProof/>
          <w:sz w:val="22"/>
          <w:szCs w:val="22"/>
        </w:rPr>
        <w:t xml:space="preserve">EN </w:t>
      </w:r>
      <w:r w:rsidRPr="00AA0A03">
        <w:rPr>
          <w:rFonts w:ascii="Arial" w:hAnsi="Arial" w:cs="Arial"/>
          <w:noProof/>
          <w:sz w:val="22"/>
          <w:szCs w:val="22"/>
        </w:rPr>
        <w:t>50181</w:t>
      </w:r>
      <w:r>
        <w:rPr>
          <w:rFonts w:ascii="Arial" w:hAnsi="Arial" w:cs="Arial"/>
          <w:noProof/>
          <w:sz w:val="22"/>
          <w:szCs w:val="22"/>
        </w:rPr>
        <w:t xml:space="preserve"> ed.2</w:t>
      </w:r>
      <w:r w:rsidRPr="00AA0A03">
        <w:rPr>
          <w:rFonts w:ascii="Arial" w:hAnsi="Arial" w:cs="Arial"/>
          <w:noProof/>
          <w:sz w:val="22"/>
          <w:szCs w:val="22"/>
        </w:rPr>
        <w:t>.</w:t>
      </w:r>
    </w:p>
    <w:p w14:paraId="30A4B89A" w14:textId="148CED7C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t>Soused</w:t>
      </w:r>
      <w:r>
        <w:rPr>
          <w:rFonts w:ascii="Arial" w:hAnsi="Arial" w:cs="Arial"/>
          <w:noProof/>
          <w:sz w:val="22"/>
          <w:szCs w:val="22"/>
        </w:rPr>
        <w:t xml:space="preserve">ící </w:t>
      </w:r>
      <w:r w:rsidRPr="00540F1E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 xml:space="preserve">ole (kabelové oddíly) </w:t>
      </w:r>
      <w:r w:rsidRPr="00540F1E">
        <w:rPr>
          <w:rFonts w:ascii="Arial" w:hAnsi="Arial" w:cs="Arial"/>
          <w:noProof/>
          <w:sz w:val="22"/>
          <w:szCs w:val="22"/>
        </w:rPr>
        <w:t xml:space="preserve">musí být odděleny </w:t>
      </w:r>
      <w:r>
        <w:rPr>
          <w:rFonts w:ascii="Arial" w:hAnsi="Arial" w:cs="Arial"/>
          <w:noProof/>
          <w:sz w:val="22"/>
          <w:szCs w:val="22"/>
        </w:rPr>
        <w:t xml:space="preserve">pomocí plné </w:t>
      </w:r>
      <w:r w:rsidRPr="00540F1E">
        <w:rPr>
          <w:rFonts w:ascii="Arial" w:hAnsi="Arial" w:cs="Arial"/>
          <w:noProof/>
          <w:sz w:val="22"/>
          <w:szCs w:val="22"/>
        </w:rPr>
        <w:t>plechov</w:t>
      </w:r>
      <w:r>
        <w:rPr>
          <w:rFonts w:ascii="Arial" w:hAnsi="Arial" w:cs="Arial"/>
          <w:noProof/>
          <w:sz w:val="22"/>
          <w:szCs w:val="22"/>
        </w:rPr>
        <w:t>é</w:t>
      </w:r>
      <w:r w:rsidRPr="00540F1E">
        <w:rPr>
          <w:rFonts w:ascii="Arial" w:hAnsi="Arial" w:cs="Arial"/>
          <w:noProof/>
          <w:sz w:val="22"/>
          <w:szCs w:val="22"/>
        </w:rPr>
        <w:t xml:space="preserve"> stěn</w:t>
      </w:r>
      <w:r>
        <w:rPr>
          <w:rFonts w:ascii="Arial" w:hAnsi="Arial" w:cs="Arial"/>
          <w:noProof/>
          <w:sz w:val="22"/>
          <w:szCs w:val="22"/>
        </w:rPr>
        <w:t>y.</w:t>
      </w:r>
    </w:p>
    <w:p w14:paraId="30A4B89B" w14:textId="77777777" w:rsidR="007C1D8E" w:rsidRPr="00E31CC4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E31CC4">
        <w:rPr>
          <w:rFonts w:ascii="Arial" w:hAnsi="Arial" w:cs="Arial"/>
          <w:noProof/>
          <w:sz w:val="22"/>
          <w:szCs w:val="22"/>
        </w:rPr>
        <w:t>Průchodky pro připojení kab</w:t>
      </w:r>
      <w:r>
        <w:rPr>
          <w:rFonts w:ascii="Arial" w:hAnsi="Arial" w:cs="Arial"/>
          <w:noProof/>
          <w:sz w:val="22"/>
          <w:szCs w:val="22"/>
        </w:rPr>
        <w:t>e</w:t>
      </w:r>
      <w:r w:rsidRPr="00E31CC4">
        <w:rPr>
          <w:rFonts w:ascii="Arial" w:hAnsi="Arial" w:cs="Arial"/>
          <w:noProof/>
          <w:sz w:val="22"/>
          <w:szCs w:val="22"/>
        </w:rPr>
        <w:t>lového propoje na transformátor musí b</w:t>
      </w:r>
      <w:r>
        <w:rPr>
          <w:rFonts w:ascii="Arial" w:hAnsi="Arial" w:cs="Arial"/>
          <w:noProof/>
          <w:sz w:val="22"/>
          <w:szCs w:val="22"/>
        </w:rPr>
        <w:t>ý</w:t>
      </w:r>
      <w:r w:rsidRPr="00E31CC4">
        <w:rPr>
          <w:rFonts w:ascii="Arial" w:hAnsi="Arial" w:cs="Arial"/>
          <w:noProof/>
          <w:sz w:val="22"/>
          <w:szCs w:val="22"/>
        </w:rPr>
        <w:t xml:space="preserve">t </w:t>
      </w:r>
      <w:r>
        <w:rPr>
          <w:rFonts w:ascii="Arial" w:hAnsi="Arial" w:cs="Arial"/>
          <w:noProof/>
          <w:sz w:val="22"/>
          <w:szCs w:val="22"/>
        </w:rPr>
        <w:t>umístěné dopředu.</w:t>
      </w:r>
    </w:p>
    <w:p w14:paraId="30A4B89C" w14:textId="77777777" w:rsidR="007C1D8E" w:rsidRPr="00540F1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Kryt kabelového prostoru musí být v zásuvném provedení (plug-in typ). Montáž a demontáž krytu musí být možná bez použití nářadí.</w:t>
      </w:r>
    </w:p>
    <w:p w14:paraId="30A4B89E" w14:textId="06613CFC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Každé pole musí být uzpůsobeno pro připojení </w:t>
      </w:r>
      <w:r w:rsidR="006B3179">
        <w:rPr>
          <w:rFonts w:ascii="Arial" w:hAnsi="Arial" w:cs="Arial"/>
          <w:noProof/>
          <w:sz w:val="22"/>
          <w:szCs w:val="22"/>
        </w:rPr>
        <w:t>jednoho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6B3179">
        <w:rPr>
          <w:rFonts w:ascii="Arial" w:hAnsi="Arial" w:cs="Arial"/>
          <w:noProof/>
          <w:sz w:val="22"/>
          <w:szCs w:val="22"/>
        </w:rPr>
        <w:t>ého</w:t>
      </w:r>
      <w:r>
        <w:rPr>
          <w:rFonts w:ascii="Arial" w:hAnsi="Arial" w:cs="Arial"/>
          <w:noProof/>
          <w:sz w:val="22"/>
          <w:szCs w:val="22"/>
        </w:rPr>
        <w:t xml:space="preserve"> vedení</w:t>
      </w:r>
      <w:r w:rsidRPr="00AA0A03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30A4B89F" w14:textId="4AB83304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Pole musí být vybaveno plastovými držáky kabelů. Kabelové držáky jsou upevněné k železnému nosníku (kabelové liště) pomocí šroubů. Nosník (kabelová lišta) musí být nastavitelná jak výškově, tak do hloubky a musí být uzemněná.</w:t>
      </w:r>
    </w:p>
    <w:p w14:paraId="30A4B8A0" w14:textId="7A096C29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Kabelové držáky musí splňovat požadavky normy ČSN EN 61 914 </w:t>
      </w:r>
      <w:r w:rsidR="003660A8">
        <w:rPr>
          <w:rFonts w:ascii="Arial" w:hAnsi="Arial" w:cs="Arial"/>
          <w:noProof/>
          <w:sz w:val="22"/>
          <w:szCs w:val="22"/>
        </w:rPr>
        <w:t>v platném znění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A1" w14:textId="77777777" w:rsidR="007C1D8E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Detekce napětí</w:t>
      </w:r>
    </w:p>
    <w:p w14:paraId="30A4B8A2" w14:textId="40DADF9E" w:rsidR="007C1D8E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9F09FC">
        <w:rPr>
          <w:rFonts w:ascii="Arial" w:hAnsi="Arial" w:cs="Arial"/>
          <w:noProof/>
          <w:sz w:val="22"/>
          <w:szCs w:val="22"/>
        </w:rPr>
        <w:t xml:space="preserve">Pole vývodu musí být vybaveno kapacitním snímačem napětí </w:t>
      </w:r>
      <w:r>
        <w:rPr>
          <w:rFonts w:ascii="Arial" w:hAnsi="Arial" w:cs="Arial"/>
          <w:noProof/>
          <w:sz w:val="22"/>
          <w:szCs w:val="22"/>
        </w:rPr>
        <w:t>bez </w:t>
      </w:r>
      <w:r w:rsidRPr="009F09FC">
        <w:rPr>
          <w:rFonts w:ascii="Arial" w:hAnsi="Arial" w:cs="Arial"/>
          <w:noProof/>
          <w:sz w:val="22"/>
          <w:szCs w:val="22"/>
        </w:rPr>
        <w:t>dálkov</w:t>
      </w:r>
      <w:r>
        <w:rPr>
          <w:rFonts w:ascii="Arial" w:hAnsi="Arial" w:cs="Arial"/>
          <w:noProof/>
          <w:sz w:val="22"/>
          <w:szCs w:val="22"/>
        </w:rPr>
        <w:t xml:space="preserve">é </w:t>
      </w:r>
      <w:r w:rsidRPr="009F09FC">
        <w:rPr>
          <w:rFonts w:ascii="Arial" w:hAnsi="Arial" w:cs="Arial"/>
          <w:noProof/>
          <w:sz w:val="22"/>
          <w:szCs w:val="22"/>
        </w:rPr>
        <w:t>signalizac</w:t>
      </w:r>
      <w:r>
        <w:rPr>
          <w:rFonts w:ascii="Arial" w:hAnsi="Arial" w:cs="Arial"/>
          <w:noProof/>
          <w:sz w:val="22"/>
          <w:szCs w:val="22"/>
        </w:rPr>
        <w:t>e</w:t>
      </w:r>
      <w:r w:rsidRPr="009F09FC">
        <w:rPr>
          <w:rFonts w:ascii="Arial" w:hAnsi="Arial" w:cs="Arial"/>
          <w:noProof/>
          <w:sz w:val="22"/>
          <w:szCs w:val="22"/>
        </w:rPr>
        <w:t>.</w:t>
      </w:r>
    </w:p>
    <w:p w14:paraId="30A4B8A3" w14:textId="77777777" w:rsidR="007C1D8E" w:rsidRDefault="007C1D8E" w:rsidP="00B52503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156A0B">
        <w:rPr>
          <w:rFonts w:ascii="Arial" w:hAnsi="Arial" w:cs="Arial"/>
          <w:b/>
          <w:noProof/>
          <w:sz w:val="22"/>
          <w:szCs w:val="22"/>
        </w:rPr>
        <w:t>Uzemnění stínění kabelu a kabelových souborů</w:t>
      </w:r>
    </w:p>
    <w:p w14:paraId="30A4B8A4" w14:textId="3261A99D" w:rsidR="007C1D8E" w:rsidRDefault="007C1D8E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861947">
        <w:rPr>
          <w:rFonts w:ascii="Arial" w:hAnsi="Arial" w:cs="Arial"/>
          <w:noProof/>
          <w:sz w:val="22"/>
          <w:szCs w:val="22"/>
        </w:rPr>
        <w:t>Pro připojení stínění kabelu a kabelového souboru (konektoru) musí být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kabelovém oddílu uzemňovací lišta vybavená dvěma uzemňovacími šrouby M10 na jednu fázi (jednu žílu)</w:t>
      </w:r>
      <w:r>
        <w:rPr>
          <w:rFonts w:ascii="Arial" w:hAnsi="Arial" w:cs="Arial"/>
          <w:noProof/>
          <w:sz w:val="22"/>
          <w:szCs w:val="22"/>
        </w:rPr>
        <w:t xml:space="preserve"> včetně podložky, pérové podložky a matice</w:t>
      </w:r>
      <w:r w:rsidRPr="00861947">
        <w:rPr>
          <w:rFonts w:ascii="Arial" w:hAnsi="Arial" w:cs="Arial"/>
          <w:noProof/>
          <w:sz w:val="22"/>
          <w:szCs w:val="22"/>
        </w:rPr>
        <w:t>. Uzemňovací lišta musí být umístěna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přední části kabelového oddílu (před jednožilovými kabely).</w:t>
      </w:r>
    </w:p>
    <w:p w14:paraId="67B4B9E2" w14:textId="488727B4" w:rsidR="003660A8" w:rsidRDefault="003660A8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2E7E4B4" w14:textId="77777777" w:rsidR="006B3179" w:rsidRDefault="006B3179" w:rsidP="006B3179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540F1E">
        <w:rPr>
          <w:rFonts w:ascii="Arial" w:hAnsi="Arial" w:cs="Arial"/>
          <w:b/>
          <w:noProof/>
          <w:sz w:val="22"/>
          <w:szCs w:val="22"/>
        </w:rPr>
        <w:t>Pole vývodu</w:t>
      </w:r>
      <w:r>
        <w:rPr>
          <w:rFonts w:ascii="Arial" w:hAnsi="Arial" w:cs="Arial"/>
          <w:b/>
          <w:noProof/>
          <w:sz w:val="22"/>
          <w:szCs w:val="22"/>
        </w:rPr>
        <w:t xml:space="preserve"> na transformátor</w:t>
      </w:r>
    </w:p>
    <w:p w14:paraId="053DA476" w14:textId="77777777" w:rsidR="006B3179" w:rsidRPr="00540F1E" w:rsidRDefault="006B3179" w:rsidP="006B3179">
      <w:pPr>
        <w:pStyle w:val="Odstavecseseznamem"/>
        <w:spacing w:before="60" w:after="60" w:line="276" w:lineRule="auto"/>
        <w:ind w:left="1004"/>
        <w:rPr>
          <w:rFonts w:ascii="Arial" w:hAnsi="Arial" w:cs="Arial"/>
          <w:b/>
          <w:noProof/>
          <w:sz w:val="22"/>
          <w:szCs w:val="22"/>
        </w:rPr>
      </w:pPr>
    </w:p>
    <w:p w14:paraId="28DAF8E4" w14:textId="77777777" w:rsidR="006B3179" w:rsidRPr="000710EB" w:rsidRDefault="006B3179" w:rsidP="006B3179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0710EB">
        <w:rPr>
          <w:rFonts w:ascii="Arial" w:hAnsi="Arial" w:cs="Arial"/>
          <w:b/>
          <w:noProof/>
          <w:sz w:val="22"/>
          <w:szCs w:val="22"/>
        </w:rPr>
        <w:t>Rozsah připojení</w:t>
      </w:r>
    </w:p>
    <w:p w14:paraId="738B1B3E" w14:textId="77777777" w:rsidR="006B3179" w:rsidRPr="00540F1E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t xml:space="preserve">Připojení kabelů se provádí pomocí </w:t>
      </w:r>
      <w:r>
        <w:rPr>
          <w:rFonts w:ascii="Arial" w:hAnsi="Arial" w:cs="Arial"/>
          <w:noProof/>
          <w:sz w:val="22"/>
          <w:szCs w:val="22"/>
        </w:rPr>
        <w:t>stíněných konektorů na průchodku rozvaděče  - v</w:t>
      </w:r>
      <w:r w:rsidRPr="00540F1E">
        <w:rPr>
          <w:rFonts w:ascii="Arial" w:hAnsi="Arial" w:cs="Arial"/>
          <w:noProof/>
          <w:sz w:val="22"/>
          <w:szCs w:val="22"/>
        </w:rPr>
        <w:t>nější kužel</w:t>
      </w:r>
      <w:r>
        <w:rPr>
          <w:rFonts w:ascii="Arial" w:hAnsi="Arial" w:cs="Arial"/>
          <w:noProof/>
          <w:sz w:val="22"/>
          <w:szCs w:val="22"/>
        </w:rPr>
        <w:t xml:space="preserve"> pro </w:t>
      </w:r>
      <w:r w:rsidRPr="00540F1E">
        <w:rPr>
          <w:rFonts w:ascii="Arial" w:hAnsi="Arial" w:cs="Arial"/>
          <w:noProof/>
          <w:sz w:val="22"/>
          <w:szCs w:val="22"/>
        </w:rPr>
        <w:t>konektory 2</w:t>
      </w:r>
      <w:r>
        <w:rPr>
          <w:rFonts w:ascii="Arial" w:hAnsi="Arial" w:cs="Arial"/>
          <w:noProof/>
          <w:sz w:val="22"/>
          <w:szCs w:val="22"/>
        </w:rPr>
        <w:t>5</w:t>
      </w:r>
      <w:r w:rsidRPr="00540F1E">
        <w:rPr>
          <w:rFonts w:ascii="Arial" w:hAnsi="Arial" w:cs="Arial"/>
          <w:noProof/>
          <w:sz w:val="22"/>
          <w:szCs w:val="22"/>
        </w:rPr>
        <w:t xml:space="preserve"> kV / </w:t>
      </w:r>
      <w:r>
        <w:rPr>
          <w:rFonts w:ascii="Arial" w:hAnsi="Arial" w:cs="Arial"/>
          <w:noProof/>
          <w:sz w:val="22"/>
          <w:szCs w:val="22"/>
        </w:rPr>
        <w:t>125</w:t>
      </w:r>
      <w:r w:rsidRPr="00540F1E">
        <w:rPr>
          <w:rFonts w:ascii="Arial" w:hAnsi="Arial" w:cs="Arial"/>
          <w:noProof/>
          <w:sz w:val="22"/>
          <w:szCs w:val="22"/>
        </w:rPr>
        <w:t xml:space="preserve">0 </w:t>
      </w:r>
      <w:r>
        <w:rPr>
          <w:rFonts w:ascii="Arial" w:hAnsi="Arial" w:cs="Arial"/>
          <w:noProof/>
          <w:sz w:val="22"/>
          <w:szCs w:val="22"/>
        </w:rPr>
        <w:t>A</w:t>
      </w:r>
      <w:r w:rsidRPr="00540F1E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</w:t>
      </w:r>
      <w:r w:rsidRPr="00540F1E">
        <w:rPr>
          <w:rFonts w:ascii="Arial" w:hAnsi="Arial" w:cs="Arial"/>
          <w:noProof/>
          <w:sz w:val="22"/>
          <w:szCs w:val="22"/>
        </w:rPr>
        <w:t>souladu s</w:t>
      </w:r>
      <w:r>
        <w:rPr>
          <w:rFonts w:ascii="Arial" w:hAnsi="Arial" w:cs="Arial"/>
          <w:noProof/>
          <w:sz w:val="22"/>
          <w:szCs w:val="22"/>
        </w:rPr>
        <w:t xml:space="preserve"> ČSN </w:t>
      </w:r>
      <w:r w:rsidRPr="00540F1E">
        <w:rPr>
          <w:rFonts w:ascii="Arial" w:hAnsi="Arial" w:cs="Arial"/>
          <w:noProof/>
          <w:sz w:val="22"/>
          <w:szCs w:val="22"/>
        </w:rPr>
        <w:t xml:space="preserve">EN </w:t>
      </w:r>
      <w:r w:rsidRPr="00AA0A03">
        <w:rPr>
          <w:rFonts w:ascii="Arial" w:hAnsi="Arial" w:cs="Arial"/>
          <w:noProof/>
          <w:sz w:val="22"/>
          <w:szCs w:val="22"/>
        </w:rPr>
        <w:t>50181</w:t>
      </w:r>
      <w:r>
        <w:rPr>
          <w:rFonts w:ascii="Arial" w:hAnsi="Arial" w:cs="Arial"/>
          <w:noProof/>
          <w:sz w:val="22"/>
          <w:szCs w:val="22"/>
        </w:rPr>
        <w:t xml:space="preserve"> ed.2</w:t>
      </w:r>
      <w:r w:rsidRPr="00AA0A03">
        <w:rPr>
          <w:rFonts w:ascii="Arial" w:hAnsi="Arial" w:cs="Arial"/>
          <w:noProof/>
          <w:sz w:val="22"/>
          <w:szCs w:val="22"/>
        </w:rPr>
        <w:t>.</w:t>
      </w:r>
    </w:p>
    <w:p w14:paraId="3AA10040" w14:textId="7D7F6E42" w:rsidR="006B3179" w:rsidRPr="00540F1E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40F1E">
        <w:rPr>
          <w:rFonts w:ascii="Arial" w:hAnsi="Arial" w:cs="Arial"/>
          <w:noProof/>
          <w:sz w:val="22"/>
          <w:szCs w:val="22"/>
        </w:rPr>
        <w:t>Soused</w:t>
      </w:r>
      <w:r>
        <w:rPr>
          <w:rFonts w:ascii="Arial" w:hAnsi="Arial" w:cs="Arial"/>
          <w:noProof/>
          <w:sz w:val="22"/>
          <w:szCs w:val="22"/>
        </w:rPr>
        <w:t xml:space="preserve">ící </w:t>
      </w:r>
      <w:r w:rsidRPr="00540F1E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 xml:space="preserve">ole (kabelové oddíly) </w:t>
      </w:r>
      <w:r w:rsidRPr="00540F1E">
        <w:rPr>
          <w:rFonts w:ascii="Arial" w:hAnsi="Arial" w:cs="Arial"/>
          <w:noProof/>
          <w:sz w:val="22"/>
          <w:szCs w:val="22"/>
        </w:rPr>
        <w:t xml:space="preserve">musí být odděleny </w:t>
      </w:r>
      <w:r>
        <w:rPr>
          <w:rFonts w:ascii="Arial" w:hAnsi="Arial" w:cs="Arial"/>
          <w:noProof/>
          <w:sz w:val="22"/>
          <w:szCs w:val="22"/>
        </w:rPr>
        <w:t xml:space="preserve">pomocí plné </w:t>
      </w:r>
      <w:r w:rsidRPr="00540F1E">
        <w:rPr>
          <w:rFonts w:ascii="Arial" w:hAnsi="Arial" w:cs="Arial"/>
          <w:noProof/>
          <w:sz w:val="22"/>
          <w:szCs w:val="22"/>
        </w:rPr>
        <w:t>plechov</w:t>
      </w:r>
      <w:r>
        <w:rPr>
          <w:rFonts w:ascii="Arial" w:hAnsi="Arial" w:cs="Arial"/>
          <w:noProof/>
          <w:sz w:val="22"/>
          <w:szCs w:val="22"/>
        </w:rPr>
        <w:t>é</w:t>
      </w:r>
      <w:r w:rsidRPr="00540F1E">
        <w:rPr>
          <w:rFonts w:ascii="Arial" w:hAnsi="Arial" w:cs="Arial"/>
          <w:noProof/>
          <w:sz w:val="22"/>
          <w:szCs w:val="22"/>
        </w:rPr>
        <w:t xml:space="preserve"> stěn</w:t>
      </w:r>
      <w:r>
        <w:rPr>
          <w:rFonts w:ascii="Arial" w:hAnsi="Arial" w:cs="Arial"/>
          <w:noProof/>
          <w:sz w:val="22"/>
          <w:szCs w:val="22"/>
        </w:rPr>
        <w:t>y.</w:t>
      </w:r>
    </w:p>
    <w:p w14:paraId="4D93724A" w14:textId="77777777" w:rsidR="006B3179" w:rsidRPr="00E31CC4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E31CC4">
        <w:rPr>
          <w:rFonts w:ascii="Arial" w:hAnsi="Arial" w:cs="Arial"/>
          <w:noProof/>
          <w:sz w:val="22"/>
          <w:szCs w:val="22"/>
        </w:rPr>
        <w:t>Průchodky pro připojení kab</w:t>
      </w:r>
      <w:r>
        <w:rPr>
          <w:rFonts w:ascii="Arial" w:hAnsi="Arial" w:cs="Arial"/>
          <w:noProof/>
          <w:sz w:val="22"/>
          <w:szCs w:val="22"/>
        </w:rPr>
        <w:t>e</w:t>
      </w:r>
      <w:r w:rsidRPr="00E31CC4">
        <w:rPr>
          <w:rFonts w:ascii="Arial" w:hAnsi="Arial" w:cs="Arial"/>
          <w:noProof/>
          <w:sz w:val="22"/>
          <w:szCs w:val="22"/>
        </w:rPr>
        <w:t>lového propoje na transformátor musí b</w:t>
      </w:r>
      <w:r>
        <w:rPr>
          <w:rFonts w:ascii="Arial" w:hAnsi="Arial" w:cs="Arial"/>
          <w:noProof/>
          <w:sz w:val="22"/>
          <w:szCs w:val="22"/>
        </w:rPr>
        <w:t>ý</w:t>
      </w:r>
      <w:r w:rsidRPr="00E31CC4">
        <w:rPr>
          <w:rFonts w:ascii="Arial" w:hAnsi="Arial" w:cs="Arial"/>
          <w:noProof/>
          <w:sz w:val="22"/>
          <w:szCs w:val="22"/>
        </w:rPr>
        <w:t xml:space="preserve">t </w:t>
      </w:r>
      <w:r>
        <w:rPr>
          <w:rFonts w:ascii="Arial" w:hAnsi="Arial" w:cs="Arial"/>
          <w:noProof/>
          <w:sz w:val="22"/>
          <w:szCs w:val="22"/>
        </w:rPr>
        <w:t>umístěné dopředu.</w:t>
      </w:r>
    </w:p>
    <w:p w14:paraId="2C944EF6" w14:textId="77777777" w:rsidR="006B3179" w:rsidRPr="00540F1E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Kryt kabelového prostoru musí být v zásuvném provedení (plug-in typ). Montáž a demontáž krytu musí být možná bez použití nářadí.</w:t>
      </w:r>
    </w:p>
    <w:p w14:paraId="50A5F12F" w14:textId="77777777" w:rsidR="006B3179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Každé pole musí být uzpůsobeno pro připojení dvou kabelových vedení (2x tři jednožilové kabely typu </w:t>
      </w:r>
      <w:r w:rsidRPr="00AA0A03">
        <w:rPr>
          <w:rFonts w:ascii="Arial" w:hAnsi="Arial" w:cs="Arial"/>
          <w:noProof/>
          <w:sz w:val="22"/>
          <w:szCs w:val="22"/>
        </w:rPr>
        <w:t>22-CXEKVCEY 1x300/25 mm</w:t>
      </w:r>
      <w:r w:rsidRPr="00AA0A03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AA0A03">
        <w:rPr>
          <w:rFonts w:ascii="Arial" w:hAnsi="Arial" w:cs="Arial"/>
          <w:noProof/>
          <w:sz w:val="22"/>
          <w:szCs w:val="22"/>
        </w:rPr>
        <w:t>).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09226C4C" w14:textId="77777777" w:rsidR="006B3179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Pole musí být vybaveno plastovými držáky kabelů pro vnější průměr kabelu </w:t>
      </w:r>
      <w:r w:rsidRPr="00AA0A03">
        <w:rPr>
          <w:rFonts w:ascii="Arial" w:hAnsi="Arial" w:cs="Arial"/>
          <w:noProof/>
          <w:sz w:val="22"/>
          <w:szCs w:val="22"/>
        </w:rPr>
        <w:t>35 -50</w:t>
      </w:r>
      <w:r>
        <w:rPr>
          <w:rFonts w:ascii="Arial" w:hAnsi="Arial" w:cs="Arial"/>
          <w:noProof/>
          <w:sz w:val="22"/>
          <w:szCs w:val="22"/>
        </w:rPr>
        <w:t xml:space="preserve"> mm pro všechny dvě vedení. Kabelové držáky jsou upevněné k železnému nosníku (kabelové liště) pomocí šroubů. Nosník (kabelová lišta) musí být nastavitelná jak výškově, tak do hloubky a musí být uzemněná.</w:t>
      </w:r>
    </w:p>
    <w:p w14:paraId="08A15962" w14:textId="77777777" w:rsidR="006B3179" w:rsidRDefault="006B3179" w:rsidP="006B3179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Kabelové držáky musí splňovat požadavky normy ČSN EN 61 914 v platném znění.</w:t>
      </w:r>
    </w:p>
    <w:p w14:paraId="30EEB9CD" w14:textId="77777777" w:rsidR="006B3179" w:rsidRDefault="006B3179" w:rsidP="006B3179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Detekce napětí</w:t>
      </w:r>
    </w:p>
    <w:p w14:paraId="515AC5F6" w14:textId="77777777" w:rsidR="006B3179" w:rsidRDefault="006B3179" w:rsidP="006B3179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9F09FC">
        <w:rPr>
          <w:rFonts w:ascii="Arial" w:hAnsi="Arial" w:cs="Arial"/>
          <w:noProof/>
          <w:sz w:val="22"/>
          <w:szCs w:val="22"/>
        </w:rPr>
        <w:t xml:space="preserve">Pole vývodu musí být vybaveno kapacitním snímačem napětí </w:t>
      </w:r>
      <w:r>
        <w:rPr>
          <w:rFonts w:ascii="Arial" w:hAnsi="Arial" w:cs="Arial"/>
          <w:noProof/>
          <w:sz w:val="22"/>
          <w:szCs w:val="22"/>
        </w:rPr>
        <w:t>bez </w:t>
      </w:r>
      <w:r w:rsidRPr="009F09FC">
        <w:rPr>
          <w:rFonts w:ascii="Arial" w:hAnsi="Arial" w:cs="Arial"/>
          <w:noProof/>
          <w:sz w:val="22"/>
          <w:szCs w:val="22"/>
        </w:rPr>
        <w:t>dálkov</w:t>
      </w:r>
      <w:r>
        <w:rPr>
          <w:rFonts w:ascii="Arial" w:hAnsi="Arial" w:cs="Arial"/>
          <w:noProof/>
          <w:sz w:val="22"/>
          <w:szCs w:val="22"/>
        </w:rPr>
        <w:t xml:space="preserve">é </w:t>
      </w:r>
      <w:r w:rsidRPr="009F09FC">
        <w:rPr>
          <w:rFonts w:ascii="Arial" w:hAnsi="Arial" w:cs="Arial"/>
          <w:noProof/>
          <w:sz w:val="22"/>
          <w:szCs w:val="22"/>
        </w:rPr>
        <w:t>signalizac</w:t>
      </w:r>
      <w:r>
        <w:rPr>
          <w:rFonts w:ascii="Arial" w:hAnsi="Arial" w:cs="Arial"/>
          <w:noProof/>
          <w:sz w:val="22"/>
          <w:szCs w:val="22"/>
        </w:rPr>
        <w:t>e</w:t>
      </w:r>
      <w:r w:rsidRPr="009F09FC">
        <w:rPr>
          <w:rFonts w:ascii="Arial" w:hAnsi="Arial" w:cs="Arial"/>
          <w:noProof/>
          <w:sz w:val="22"/>
          <w:szCs w:val="22"/>
        </w:rPr>
        <w:t>.</w:t>
      </w:r>
    </w:p>
    <w:p w14:paraId="22695C10" w14:textId="77777777" w:rsidR="006B3179" w:rsidRDefault="006B3179" w:rsidP="006B3179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156A0B">
        <w:rPr>
          <w:rFonts w:ascii="Arial" w:hAnsi="Arial" w:cs="Arial"/>
          <w:b/>
          <w:noProof/>
          <w:sz w:val="22"/>
          <w:szCs w:val="22"/>
        </w:rPr>
        <w:t>Uzemnění stínění kabelu a kabelových souborů</w:t>
      </w:r>
    </w:p>
    <w:p w14:paraId="3EFDA8A8" w14:textId="77777777" w:rsidR="006B3179" w:rsidRDefault="006B3179" w:rsidP="006B3179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861947">
        <w:rPr>
          <w:rFonts w:ascii="Arial" w:hAnsi="Arial" w:cs="Arial"/>
          <w:noProof/>
          <w:sz w:val="22"/>
          <w:szCs w:val="22"/>
        </w:rPr>
        <w:lastRenderedPageBreak/>
        <w:t>Pro připojení stínění kabelu a kabelového souboru (konektoru) musí být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kabelovém oddílu uzemňovací lišta vybavená dvěma uzemňovacími šrouby M10 na jednu fázi (jednu žílu)</w:t>
      </w:r>
      <w:r>
        <w:rPr>
          <w:rFonts w:ascii="Arial" w:hAnsi="Arial" w:cs="Arial"/>
          <w:noProof/>
          <w:sz w:val="22"/>
          <w:szCs w:val="22"/>
        </w:rPr>
        <w:t xml:space="preserve"> včetně podložky, pérové podložky a matice</w:t>
      </w:r>
      <w:r w:rsidRPr="00861947">
        <w:rPr>
          <w:rFonts w:ascii="Arial" w:hAnsi="Arial" w:cs="Arial"/>
          <w:noProof/>
          <w:sz w:val="22"/>
          <w:szCs w:val="22"/>
        </w:rPr>
        <w:t>. Uzemňovací lišta musí být umístěna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přední části kabelového oddílu (před jednožilovými kabely).</w:t>
      </w:r>
    </w:p>
    <w:p w14:paraId="040AF1B8" w14:textId="5990A650" w:rsidR="006B3179" w:rsidRDefault="006B3179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1D4933E4" w14:textId="77777777" w:rsidR="00535264" w:rsidRDefault="00535264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4BE3055" w14:textId="2640A0FE" w:rsidR="00027D07" w:rsidRPr="00845D08" w:rsidRDefault="00061610" w:rsidP="00027D07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 w:rsidRPr="00845D08">
        <w:rPr>
          <w:rFonts w:ascii="Arial" w:hAnsi="Arial" w:cs="Arial"/>
          <w:b/>
          <w:noProof/>
          <w:sz w:val="22"/>
          <w:szCs w:val="22"/>
        </w:rPr>
        <w:t xml:space="preserve">Sestava </w:t>
      </w:r>
      <w:r w:rsidR="00027D07" w:rsidRPr="00845D08">
        <w:rPr>
          <w:rFonts w:ascii="Arial" w:hAnsi="Arial" w:cs="Arial"/>
          <w:b/>
          <w:noProof/>
          <w:sz w:val="22"/>
          <w:szCs w:val="22"/>
        </w:rPr>
        <w:t>spínače podélného dělení s přechodem do kabelu</w:t>
      </w:r>
    </w:p>
    <w:p w14:paraId="7F510FA1" w14:textId="77777777" w:rsidR="00027D07" w:rsidRPr="00845D08" w:rsidRDefault="00027D07" w:rsidP="00027D07">
      <w:pPr>
        <w:pStyle w:val="Odstavecseseznamem"/>
        <w:spacing w:before="60" w:after="60" w:line="276" w:lineRule="auto"/>
        <w:ind w:left="1004"/>
        <w:rPr>
          <w:rFonts w:ascii="Arial" w:hAnsi="Arial" w:cs="Arial"/>
          <w:b/>
          <w:noProof/>
          <w:sz w:val="22"/>
          <w:szCs w:val="22"/>
        </w:rPr>
      </w:pPr>
    </w:p>
    <w:p w14:paraId="63D1A320" w14:textId="77777777" w:rsidR="00027D07" w:rsidRPr="00845D08" w:rsidRDefault="00027D07" w:rsidP="00027D07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845D08">
        <w:rPr>
          <w:rFonts w:ascii="Arial" w:hAnsi="Arial" w:cs="Arial"/>
          <w:b/>
          <w:noProof/>
          <w:sz w:val="22"/>
          <w:szCs w:val="22"/>
        </w:rPr>
        <w:t>Rozsah připojení</w:t>
      </w:r>
    </w:p>
    <w:p w14:paraId="7C6BE467" w14:textId="1CB5CD5E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Připojení kabelů se provádí pomocí stíněných konektorů na průchodku rozvaděče - vnější kužel pro konektory 25 kV / 1250 A v souladu s ČSN EN 50181 ed.2.</w:t>
      </w:r>
    </w:p>
    <w:p w14:paraId="52264531" w14:textId="05945E80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Sousedící pole (kabelové oddíly) musí být odděleny pomocí plné plechové stěny.</w:t>
      </w:r>
    </w:p>
    <w:p w14:paraId="213959B8" w14:textId="35B3C584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Průchodky pro připojení kabelového propoje musí být umístěné dopředu.</w:t>
      </w:r>
    </w:p>
    <w:p w14:paraId="3033B76B" w14:textId="77777777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Kryt kabelového prostoru musí být v zásuvném provedení (plug-in typ). Montáž a demontáž krytu musí být možná bez použití nářadí.</w:t>
      </w:r>
    </w:p>
    <w:p w14:paraId="4D582741" w14:textId="77777777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Každé pole musí být uzpůsobeno pro připojení dvou kabelových vedení (2x tři jednožilové kabely typu 22-CXEKVCEY 1x300/25 mm</w:t>
      </w:r>
      <w:r w:rsidRPr="00845D0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845D08">
        <w:rPr>
          <w:rFonts w:ascii="Arial" w:hAnsi="Arial" w:cs="Arial"/>
          <w:noProof/>
          <w:sz w:val="22"/>
          <w:szCs w:val="22"/>
        </w:rPr>
        <w:t xml:space="preserve">). </w:t>
      </w:r>
    </w:p>
    <w:p w14:paraId="49E6D03D" w14:textId="3C94C0A2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Pole musí být vybaveno plastovými držáky kabelů pro vnější průměr kabelu 35 -</w:t>
      </w:r>
      <w:r w:rsidR="00D02A94">
        <w:rPr>
          <w:rFonts w:ascii="Arial" w:hAnsi="Arial" w:cs="Arial"/>
          <w:noProof/>
          <w:sz w:val="22"/>
          <w:szCs w:val="22"/>
        </w:rPr>
        <w:t xml:space="preserve"> </w:t>
      </w:r>
      <w:r w:rsidRPr="00845D08">
        <w:rPr>
          <w:rFonts w:ascii="Arial" w:hAnsi="Arial" w:cs="Arial"/>
          <w:noProof/>
          <w:sz w:val="22"/>
          <w:szCs w:val="22"/>
        </w:rPr>
        <w:t>50 mm pro všechny dvě vedení. Kabelové držáky jsou upevněné k železnému nosníku (kabelové liště) pomocí šroubů. Nosník (kabelová lišta) musí být nastavitelná jak výškově, tak do hloubky a musí být uzemněná.</w:t>
      </w:r>
    </w:p>
    <w:p w14:paraId="36CF9604" w14:textId="77777777" w:rsidR="00027D07" w:rsidRPr="00845D08" w:rsidRDefault="00027D07" w:rsidP="00027D07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Kabelové držáky musí splňovat požadavky normy ČSN EN 61 914 v platném znění.</w:t>
      </w:r>
    </w:p>
    <w:p w14:paraId="54BAF9D5" w14:textId="77777777" w:rsidR="00027D07" w:rsidRPr="00845D08" w:rsidRDefault="00027D07" w:rsidP="00027D07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845D08">
        <w:rPr>
          <w:rFonts w:ascii="Arial" w:hAnsi="Arial" w:cs="Arial"/>
          <w:b/>
          <w:noProof/>
          <w:sz w:val="22"/>
          <w:szCs w:val="22"/>
        </w:rPr>
        <w:t>Detekce napětí</w:t>
      </w:r>
    </w:p>
    <w:p w14:paraId="240F4D2D" w14:textId="20BEEFF1" w:rsidR="00027D07" w:rsidRPr="00845D08" w:rsidRDefault="00061610" w:rsidP="00027D07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Každé p</w:t>
      </w:r>
      <w:r w:rsidR="00027D07" w:rsidRPr="00845D08">
        <w:rPr>
          <w:rFonts w:ascii="Arial" w:hAnsi="Arial" w:cs="Arial"/>
          <w:noProof/>
          <w:sz w:val="22"/>
          <w:szCs w:val="22"/>
        </w:rPr>
        <w:t xml:space="preserve">ole vývodu musí být vybaveno kapacitním snímačem napětí </w:t>
      </w:r>
      <w:r w:rsidRPr="00680DF7">
        <w:rPr>
          <w:rFonts w:ascii="Arial" w:hAnsi="Arial" w:cs="Arial"/>
          <w:noProof/>
          <w:sz w:val="22"/>
          <w:szCs w:val="22"/>
          <w:u w:val="single"/>
        </w:rPr>
        <w:t>s</w:t>
      </w:r>
      <w:r w:rsidR="00027D07" w:rsidRPr="00680DF7">
        <w:rPr>
          <w:rFonts w:ascii="Arial" w:hAnsi="Arial" w:cs="Arial"/>
          <w:noProof/>
          <w:sz w:val="22"/>
          <w:szCs w:val="22"/>
          <w:u w:val="single"/>
        </w:rPr>
        <w:t> dálkov</w:t>
      </w:r>
      <w:r w:rsidRPr="00680DF7">
        <w:rPr>
          <w:rFonts w:ascii="Arial" w:hAnsi="Arial" w:cs="Arial"/>
          <w:noProof/>
          <w:sz w:val="22"/>
          <w:szCs w:val="22"/>
          <w:u w:val="single"/>
        </w:rPr>
        <w:t>ou</w:t>
      </w:r>
      <w:r w:rsidR="00027D07" w:rsidRPr="00680DF7">
        <w:rPr>
          <w:rFonts w:ascii="Arial" w:hAnsi="Arial" w:cs="Arial"/>
          <w:noProof/>
          <w:sz w:val="22"/>
          <w:szCs w:val="22"/>
          <w:u w:val="single"/>
        </w:rPr>
        <w:t xml:space="preserve"> signalizac</w:t>
      </w:r>
      <w:r w:rsidRPr="00680DF7">
        <w:rPr>
          <w:rFonts w:ascii="Arial" w:hAnsi="Arial" w:cs="Arial"/>
          <w:noProof/>
          <w:sz w:val="22"/>
          <w:szCs w:val="22"/>
          <w:u w:val="single"/>
        </w:rPr>
        <w:t>í</w:t>
      </w:r>
      <w:r w:rsidR="00027D07" w:rsidRPr="00845D08">
        <w:rPr>
          <w:rFonts w:ascii="Arial" w:hAnsi="Arial" w:cs="Arial"/>
          <w:noProof/>
          <w:sz w:val="22"/>
          <w:szCs w:val="22"/>
        </w:rPr>
        <w:t>.</w:t>
      </w:r>
    </w:p>
    <w:p w14:paraId="6723412E" w14:textId="77777777" w:rsidR="00027D07" w:rsidRDefault="00027D07" w:rsidP="00027D07">
      <w:pPr>
        <w:pStyle w:val="Odstavecseseznamem"/>
        <w:numPr>
          <w:ilvl w:val="3"/>
          <w:numId w:val="2"/>
        </w:numPr>
        <w:spacing w:before="60" w:after="60" w:line="276" w:lineRule="auto"/>
        <w:ind w:hanging="1146"/>
        <w:rPr>
          <w:rFonts w:ascii="Arial" w:hAnsi="Arial" w:cs="Arial"/>
          <w:b/>
          <w:noProof/>
          <w:sz w:val="22"/>
          <w:szCs w:val="22"/>
        </w:rPr>
      </w:pPr>
      <w:r w:rsidRPr="00156A0B">
        <w:rPr>
          <w:rFonts w:ascii="Arial" w:hAnsi="Arial" w:cs="Arial"/>
          <w:b/>
          <w:noProof/>
          <w:sz w:val="22"/>
          <w:szCs w:val="22"/>
        </w:rPr>
        <w:t>Uzemnění stínění kabelu a kabelových souborů</w:t>
      </w:r>
    </w:p>
    <w:p w14:paraId="4E886225" w14:textId="77777777" w:rsidR="00027D07" w:rsidRDefault="00027D07" w:rsidP="00027D07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  <w:r w:rsidRPr="00861947">
        <w:rPr>
          <w:rFonts w:ascii="Arial" w:hAnsi="Arial" w:cs="Arial"/>
          <w:noProof/>
          <w:sz w:val="22"/>
          <w:szCs w:val="22"/>
        </w:rPr>
        <w:t>Pro připojení stínění kabelu a kabelového souboru (konektoru) musí být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kabelovém oddílu uzemňovací lišta vybavená dvěma uzemňovacími šrouby M10 na jednu fázi (jednu žílu)</w:t>
      </w:r>
      <w:r>
        <w:rPr>
          <w:rFonts w:ascii="Arial" w:hAnsi="Arial" w:cs="Arial"/>
          <w:noProof/>
          <w:sz w:val="22"/>
          <w:szCs w:val="22"/>
        </w:rPr>
        <w:t xml:space="preserve"> včetně podložky, pérové podložky a matice</w:t>
      </w:r>
      <w:r w:rsidRPr="00861947">
        <w:rPr>
          <w:rFonts w:ascii="Arial" w:hAnsi="Arial" w:cs="Arial"/>
          <w:noProof/>
          <w:sz w:val="22"/>
          <w:szCs w:val="22"/>
        </w:rPr>
        <w:t>. Uzemňovací lišta musí být umístěna v</w:t>
      </w:r>
      <w:r>
        <w:rPr>
          <w:rFonts w:ascii="Arial" w:hAnsi="Arial" w:cs="Arial"/>
          <w:noProof/>
          <w:sz w:val="22"/>
          <w:szCs w:val="22"/>
        </w:rPr>
        <w:t> </w:t>
      </w:r>
      <w:r w:rsidRPr="00861947">
        <w:rPr>
          <w:rFonts w:ascii="Arial" w:hAnsi="Arial" w:cs="Arial"/>
          <w:noProof/>
          <w:sz w:val="22"/>
          <w:szCs w:val="22"/>
        </w:rPr>
        <w:t>přední části kabelového oddílu (před jednožilovými kabely).</w:t>
      </w:r>
    </w:p>
    <w:p w14:paraId="5E7B216D" w14:textId="77777777" w:rsidR="00027D07" w:rsidRDefault="00027D07" w:rsidP="00B52503">
      <w:pPr>
        <w:tabs>
          <w:tab w:val="left" w:pos="6521"/>
        </w:tabs>
        <w:spacing w:before="120" w:after="120" w:line="276" w:lineRule="auto"/>
        <w:rPr>
          <w:rFonts w:ascii="Arial" w:hAnsi="Arial" w:cs="Arial"/>
          <w:noProof/>
          <w:sz w:val="22"/>
          <w:szCs w:val="22"/>
        </w:rPr>
      </w:pPr>
    </w:p>
    <w:p w14:paraId="30A4B8A5" w14:textId="77777777" w:rsidR="007C1D8E" w:rsidRPr="00506044" w:rsidRDefault="007C1D8E" w:rsidP="00B52503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Provozní výměna jednoho pole rozvaděče</w:t>
      </w:r>
    </w:p>
    <w:p w14:paraId="30A4B8A6" w14:textId="141FF04A" w:rsidR="007C1D8E" w:rsidRDefault="007C1D8E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 xml:space="preserve">Oprava, či výměna kteréhokoliv pole rozvaděče, </w:t>
      </w:r>
      <w:r w:rsidR="00990991" w:rsidRPr="00845D08">
        <w:rPr>
          <w:rFonts w:ascii="Arial" w:hAnsi="Arial" w:cs="Arial"/>
          <w:noProof/>
          <w:sz w:val="22"/>
          <w:szCs w:val="22"/>
        </w:rPr>
        <w:t xml:space="preserve">tj. vyjmutí pole ze sestavy musí být proveditelné </w:t>
      </w:r>
      <w:r w:rsidRPr="00845D08">
        <w:rPr>
          <w:rFonts w:ascii="Arial" w:hAnsi="Arial" w:cs="Arial"/>
          <w:noProof/>
          <w:sz w:val="22"/>
          <w:szCs w:val="22"/>
        </w:rPr>
        <w:t xml:space="preserve">bez nutnosti </w:t>
      </w:r>
      <w:r w:rsidR="00990991" w:rsidRPr="00845D08">
        <w:rPr>
          <w:rFonts w:ascii="Arial" w:hAnsi="Arial" w:cs="Arial"/>
          <w:noProof/>
          <w:sz w:val="22"/>
          <w:szCs w:val="22"/>
        </w:rPr>
        <w:t>demontáže sousedních polí</w:t>
      </w:r>
      <w:r w:rsidRPr="00845D08">
        <w:rPr>
          <w:rFonts w:ascii="Arial" w:hAnsi="Arial" w:cs="Arial"/>
          <w:noProof/>
          <w:sz w:val="22"/>
          <w:szCs w:val="22"/>
        </w:rPr>
        <w:t>.</w:t>
      </w:r>
    </w:p>
    <w:p w14:paraId="4EF81B3E" w14:textId="77777777" w:rsidR="003660A8" w:rsidRPr="006610BC" w:rsidRDefault="003660A8" w:rsidP="00B5250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152EE80" w14:textId="77777777" w:rsidR="006B3179" w:rsidRPr="006B3179" w:rsidRDefault="007C1D8E" w:rsidP="006B3179">
      <w:pPr>
        <w:pStyle w:val="Odstavecseseznamem"/>
        <w:numPr>
          <w:ilvl w:val="2"/>
          <w:numId w:val="2"/>
        </w:numPr>
        <w:spacing w:before="60" w:after="60"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FF3712">
        <w:rPr>
          <w:rFonts w:ascii="Arial" w:hAnsi="Arial" w:cs="Arial"/>
          <w:b/>
          <w:noProof/>
          <w:sz w:val="22"/>
          <w:szCs w:val="22"/>
        </w:rPr>
        <w:t>Pracovní pomůcky a příslušenství</w:t>
      </w:r>
      <w:r w:rsidRPr="006B3179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6B3179">
        <w:rPr>
          <w:rFonts w:ascii="Arial" w:hAnsi="Arial" w:cs="Arial"/>
          <w:b/>
          <w:noProof/>
          <w:sz w:val="22"/>
          <w:szCs w:val="22"/>
        </w:rPr>
        <w:tab/>
      </w:r>
    </w:p>
    <w:p w14:paraId="30A4B8A7" w14:textId="273265E7" w:rsidR="007C1D8E" w:rsidRDefault="007C1D8E" w:rsidP="006B3179">
      <w:pPr>
        <w:pStyle w:val="Odstavecseseznamem"/>
        <w:spacing w:before="60" w:after="60" w:line="276" w:lineRule="auto"/>
        <w:ind w:left="0"/>
        <w:rPr>
          <w:rStyle w:val="nadpisclanku1"/>
          <w:b w:val="0"/>
          <w:sz w:val="22"/>
          <w:szCs w:val="22"/>
        </w:rPr>
      </w:pPr>
      <w:r w:rsidRPr="00E6740C">
        <w:rPr>
          <w:rStyle w:val="nadpisclanku1"/>
          <w:b w:val="0"/>
          <w:sz w:val="22"/>
          <w:szCs w:val="22"/>
        </w:rPr>
        <w:t xml:space="preserve">Součástí nabídky rozvaděče musí být i pracovní </w:t>
      </w:r>
      <w:r w:rsidR="00A76D6D" w:rsidRPr="00E6740C">
        <w:rPr>
          <w:rStyle w:val="nadpisclanku1"/>
          <w:b w:val="0"/>
          <w:sz w:val="22"/>
          <w:szCs w:val="22"/>
        </w:rPr>
        <w:t xml:space="preserve">pomůcky, </w:t>
      </w:r>
      <w:r w:rsidR="003660A8" w:rsidRPr="00E6740C">
        <w:rPr>
          <w:rStyle w:val="nadpisclanku1"/>
          <w:b w:val="0"/>
          <w:sz w:val="22"/>
          <w:szCs w:val="22"/>
        </w:rPr>
        <w:t>příslušenství pro</w:t>
      </w:r>
      <w:r w:rsidRPr="00E6740C">
        <w:rPr>
          <w:rStyle w:val="nadpisclanku1"/>
          <w:b w:val="0"/>
          <w:sz w:val="22"/>
          <w:szCs w:val="22"/>
        </w:rPr>
        <w:t xml:space="preserve"> zajištění prací na </w:t>
      </w:r>
      <w:r w:rsidR="008B2903" w:rsidRPr="00E6740C">
        <w:rPr>
          <w:rStyle w:val="nadpisclanku1"/>
          <w:b w:val="0"/>
          <w:sz w:val="22"/>
          <w:szCs w:val="22"/>
        </w:rPr>
        <w:t>rozvaděči např.</w:t>
      </w:r>
      <w:r w:rsidRPr="00E6740C">
        <w:rPr>
          <w:rStyle w:val="nadpisclanku1"/>
          <w:b w:val="0"/>
          <w:sz w:val="22"/>
          <w:szCs w:val="22"/>
        </w:rPr>
        <w:t xml:space="preserve"> zkratovací soupravy</w:t>
      </w:r>
      <w:r w:rsidR="00CA03A6">
        <w:rPr>
          <w:rStyle w:val="nadpisclanku1"/>
          <w:b w:val="0"/>
          <w:sz w:val="22"/>
          <w:szCs w:val="22"/>
        </w:rPr>
        <w:t xml:space="preserve"> atd. </w:t>
      </w:r>
      <w:r w:rsidRPr="00E6740C">
        <w:rPr>
          <w:rStyle w:val="nadpisclanku1"/>
          <w:b w:val="0"/>
          <w:sz w:val="22"/>
          <w:szCs w:val="22"/>
        </w:rPr>
        <w:t>(závisí na typu dodávaného rozvaděče).</w:t>
      </w:r>
    </w:p>
    <w:p w14:paraId="0E005F89" w14:textId="1C5869BA" w:rsidR="003660A8" w:rsidRDefault="003660A8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0A4B8A8" w14:textId="77777777" w:rsidR="007C1D8E" w:rsidRPr="00506044" w:rsidRDefault="007C1D8E" w:rsidP="00B52503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506044">
        <w:rPr>
          <w:rFonts w:ascii="Arial" w:hAnsi="Arial" w:cs="Arial"/>
          <w:b/>
          <w:sz w:val="22"/>
          <w:szCs w:val="22"/>
        </w:rPr>
        <w:lastRenderedPageBreak/>
        <w:t>Výrobní štítek</w:t>
      </w:r>
    </w:p>
    <w:p w14:paraId="30A4B8A9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 xml:space="preserve">Na pevné části </w:t>
      </w:r>
      <w:r w:rsidRPr="00506044">
        <w:rPr>
          <w:rFonts w:ascii="Arial" w:hAnsi="Arial" w:cs="Arial"/>
          <w:noProof/>
          <w:sz w:val="22"/>
          <w:szCs w:val="22"/>
        </w:rPr>
        <w:t>přední des</w:t>
      </w:r>
      <w:r>
        <w:rPr>
          <w:rFonts w:ascii="Arial" w:hAnsi="Arial" w:cs="Arial"/>
          <w:noProof/>
          <w:sz w:val="22"/>
          <w:szCs w:val="22"/>
        </w:rPr>
        <w:t xml:space="preserve">ky každého rozvaděče musí být umístěn typový štítek v českém jazyce v provedení odolném </w:t>
      </w:r>
      <w:r w:rsidRPr="00506044">
        <w:rPr>
          <w:rFonts w:ascii="Arial" w:hAnsi="Arial" w:cs="Arial"/>
          <w:noProof/>
          <w:sz w:val="22"/>
          <w:szCs w:val="22"/>
        </w:rPr>
        <w:t>vůči změnám klimatu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0A4B8AA" w14:textId="77777777" w:rsidR="007C1D8E" w:rsidRDefault="007C1D8E" w:rsidP="00B52503">
      <w:p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Štítek musí obsahovat minimálně tyto infomace:</w:t>
      </w:r>
    </w:p>
    <w:p w14:paraId="30A4B8AB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výrobce</w:t>
      </w:r>
    </w:p>
    <w:p w14:paraId="30A4B8AC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 xml:space="preserve">typové označení </w:t>
      </w:r>
    </w:p>
    <w:p w14:paraId="30A4B8AD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Pr="00506044">
        <w:rPr>
          <w:rFonts w:ascii="Arial" w:hAnsi="Arial" w:cs="Arial"/>
          <w:noProof/>
          <w:sz w:val="22"/>
          <w:szCs w:val="22"/>
        </w:rPr>
        <w:t xml:space="preserve">ýrobní číslo </w:t>
      </w:r>
    </w:p>
    <w:p w14:paraId="30A4B8AE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</w:t>
      </w:r>
      <w:r w:rsidRPr="00506044">
        <w:rPr>
          <w:rFonts w:ascii="Arial" w:hAnsi="Arial" w:cs="Arial"/>
          <w:noProof/>
          <w:sz w:val="22"/>
          <w:szCs w:val="22"/>
        </w:rPr>
        <w:t xml:space="preserve">ok výroby </w:t>
      </w:r>
    </w:p>
    <w:p w14:paraId="30A4B8AF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Pr="00506044">
        <w:rPr>
          <w:rFonts w:ascii="Arial" w:hAnsi="Arial" w:cs="Arial"/>
          <w:noProof/>
          <w:sz w:val="22"/>
          <w:szCs w:val="22"/>
        </w:rPr>
        <w:t xml:space="preserve">menovité napětí </w:t>
      </w:r>
    </w:p>
    <w:p w14:paraId="30A4B8B0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Pr="00506044">
        <w:rPr>
          <w:rFonts w:ascii="Arial" w:hAnsi="Arial" w:cs="Arial"/>
          <w:noProof/>
          <w:sz w:val="22"/>
          <w:szCs w:val="22"/>
        </w:rPr>
        <w:t xml:space="preserve">menovité napětí při atmosférickém impulsu </w:t>
      </w:r>
    </w:p>
    <w:p w14:paraId="30A4B8B1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Pr="00506044">
        <w:rPr>
          <w:rFonts w:ascii="Arial" w:hAnsi="Arial" w:cs="Arial"/>
          <w:noProof/>
          <w:sz w:val="22"/>
          <w:szCs w:val="22"/>
        </w:rPr>
        <w:t xml:space="preserve">menovitý proud </w:t>
      </w:r>
      <w:r>
        <w:rPr>
          <w:rFonts w:ascii="Arial" w:hAnsi="Arial" w:cs="Arial"/>
          <w:noProof/>
          <w:sz w:val="22"/>
          <w:szCs w:val="22"/>
        </w:rPr>
        <w:t>rozvaděče</w:t>
      </w:r>
      <w:r w:rsidRPr="00506044">
        <w:rPr>
          <w:rFonts w:ascii="Arial" w:hAnsi="Arial" w:cs="Arial"/>
          <w:noProof/>
          <w:sz w:val="22"/>
          <w:szCs w:val="22"/>
        </w:rPr>
        <w:t xml:space="preserve"> </w:t>
      </w:r>
    </w:p>
    <w:p w14:paraId="30A4B8B2" w14:textId="77777777" w:rsidR="007C1D8E" w:rsidRPr="00506044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Pr="00506044">
        <w:rPr>
          <w:rFonts w:ascii="Arial" w:hAnsi="Arial" w:cs="Arial"/>
          <w:noProof/>
          <w:sz w:val="22"/>
          <w:szCs w:val="22"/>
        </w:rPr>
        <w:t xml:space="preserve">menovitý plnicí tlak izolačního média </w:t>
      </w:r>
    </w:p>
    <w:p w14:paraId="30A4B8B3" w14:textId="77777777" w:rsidR="007C1D8E" w:rsidRPr="00861947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61947">
        <w:rPr>
          <w:rFonts w:ascii="Arial" w:hAnsi="Arial" w:cs="Arial"/>
          <w:noProof/>
          <w:sz w:val="22"/>
          <w:szCs w:val="22"/>
        </w:rPr>
        <w:t xml:space="preserve">celková hmotnost </w:t>
      </w:r>
    </w:p>
    <w:p w14:paraId="30A4B8B4" w14:textId="7D1741AE" w:rsidR="007C1D8E" w:rsidRPr="00EB0022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 xml:space="preserve">hmotnost </w:t>
      </w:r>
      <w:r>
        <w:rPr>
          <w:rFonts w:ascii="Arial" w:hAnsi="Arial" w:cs="Arial"/>
          <w:noProof/>
          <w:sz w:val="22"/>
          <w:szCs w:val="22"/>
        </w:rPr>
        <w:t xml:space="preserve">náplně plynu </w:t>
      </w:r>
      <w:r w:rsidRPr="00506044">
        <w:rPr>
          <w:rFonts w:ascii="Arial" w:hAnsi="Arial" w:cs="Arial"/>
          <w:noProof/>
          <w:sz w:val="22"/>
          <w:szCs w:val="22"/>
        </w:rPr>
        <w:t>SF</w:t>
      </w:r>
      <w:r w:rsidRPr="00E00A38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="003660A8">
        <w:rPr>
          <w:rFonts w:ascii="Arial" w:hAnsi="Arial" w:cs="Arial"/>
          <w:noProof/>
          <w:sz w:val="22"/>
          <w:szCs w:val="22"/>
          <w:vertAlign w:val="subscript"/>
        </w:rPr>
        <w:t xml:space="preserve"> </w:t>
      </w:r>
      <w:r w:rsidR="003660A8">
        <w:rPr>
          <w:rFonts w:ascii="Arial" w:hAnsi="Arial" w:cs="Arial"/>
          <w:noProof/>
          <w:sz w:val="22"/>
          <w:szCs w:val="22"/>
        </w:rPr>
        <w:t>(GWP)</w:t>
      </w:r>
    </w:p>
    <w:p w14:paraId="106F9804" w14:textId="77777777" w:rsidR="004E5B52" w:rsidRDefault="007C1D8E" w:rsidP="00B52503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EB0022">
        <w:rPr>
          <w:rFonts w:ascii="Arial" w:hAnsi="Arial" w:cs="Arial"/>
          <w:noProof/>
          <w:sz w:val="22"/>
          <w:szCs w:val="22"/>
        </w:rPr>
        <w:t>IAC klasifikace</w:t>
      </w:r>
    </w:p>
    <w:p w14:paraId="651EACAC" w14:textId="77777777" w:rsidR="004E5B52" w:rsidRDefault="004E5B52" w:rsidP="004E5B52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</w:p>
    <w:p w14:paraId="257BCA79" w14:textId="77777777" w:rsidR="009971CB" w:rsidRDefault="004E5B52" w:rsidP="004E5B52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Štítek musí být také v souladu s prováděcím nařízenáím komise (EU) </w:t>
      </w:r>
      <w:r w:rsidRPr="004E5B52">
        <w:rPr>
          <w:rFonts w:ascii="Arial" w:hAnsi="Arial" w:cs="Arial"/>
          <w:noProof/>
          <w:sz w:val="22"/>
          <w:szCs w:val="22"/>
        </w:rPr>
        <w:t>2015/2068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1706CEE" w14:textId="271FB25A" w:rsidR="009971CB" w:rsidRDefault="009971CB" w:rsidP="004E5B52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</w:p>
    <w:p w14:paraId="701E0C02" w14:textId="7870A8BC" w:rsidR="009971CB" w:rsidRPr="009971CB" w:rsidRDefault="009971CB" w:rsidP="009971CB">
      <w:pPr>
        <w:numPr>
          <w:ilvl w:val="0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Šéfmontáž</w:t>
      </w:r>
    </w:p>
    <w:p w14:paraId="64BC568E" w14:textId="1F89519D" w:rsidR="00BF2C95" w:rsidRPr="00845D08" w:rsidRDefault="009971CB" w:rsidP="004E5B52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Součástí dodávky je i šéfmontáž prováděná osobou s požadovanou kvalifikací.</w:t>
      </w:r>
      <w:r w:rsidR="006D1987" w:rsidRPr="00845D08">
        <w:rPr>
          <w:rFonts w:ascii="Arial" w:hAnsi="Arial" w:cs="Arial"/>
          <w:noProof/>
          <w:sz w:val="22"/>
          <w:szCs w:val="22"/>
        </w:rPr>
        <w:t xml:space="preserve"> Součástí šéfmontáže je zajištění speciálního nářadí nebo pomůcek (transportní vozík, atd.)</w:t>
      </w:r>
      <w:r w:rsidRPr="00845D08">
        <w:rPr>
          <w:rFonts w:ascii="Arial" w:hAnsi="Arial" w:cs="Arial"/>
          <w:noProof/>
          <w:sz w:val="22"/>
          <w:szCs w:val="22"/>
        </w:rPr>
        <w:t xml:space="preserve"> </w:t>
      </w:r>
    </w:p>
    <w:p w14:paraId="41BD914B" w14:textId="6B6A3691" w:rsidR="009971CB" w:rsidRPr="00845D08" w:rsidRDefault="009971CB" w:rsidP="004E5B52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Její součástí je minimálně:</w:t>
      </w:r>
    </w:p>
    <w:p w14:paraId="0C484AFD" w14:textId="77777777" w:rsidR="009971CB" w:rsidRPr="00845D08" w:rsidRDefault="009971CB" w:rsidP="002E7772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kontrola místa instalace (rovinnost základového rámu a jeho konstrukce, kontrola přístupové cesty do rozvodny, naplánování stěhování rozvaděče, atd.)</w:t>
      </w:r>
    </w:p>
    <w:p w14:paraId="1F7138D1" w14:textId="37C6E0AF" w:rsidR="00011D9B" w:rsidRPr="00845D08" w:rsidRDefault="009971CB" w:rsidP="002E7772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asistence a dozor</w:t>
      </w:r>
      <w:r w:rsidR="00011D9B" w:rsidRPr="00845D08">
        <w:rPr>
          <w:rFonts w:ascii="Arial" w:hAnsi="Arial" w:cs="Arial"/>
          <w:noProof/>
          <w:sz w:val="22"/>
          <w:szCs w:val="22"/>
        </w:rPr>
        <w:t>/dohled</w:t>
      </w:r>
      <w:r w:rsidRPr="00845D08">
        <w:rPr>
          <w:rFonts w:ascii="Arial" w:hAnsi="Arial" w:cs="Arial"/>
          <w:noProof/>
          <w:sz w:val="22"/>
          <w:szCs w:val="22"/>
        </w:rPr>
        <w:t xml:space="preserve"> při složení dodaných rozvaděčů z</w:t>
      </w:r>
      <w:r w:rsidR="00011D9B" w:rsidRPr="00845D08">
        <w:rPr>
          <w:rFonts w:ascii="Arial" w:hAnsi="Arial" w:cs="Arial"/>
          <w:noProof/>
          <w:sz w:val="22"/>
          <w:szCs w:val="22"/>
        </w:rPr>
        <w:t xml:space="preserve"> dopravního prostředku </w:t>
      </w:r>
      <w:r w:rsidRPr="00845D08">
        <w:rPr>
          <w:rFonts w:ascii="Arial" w:hAnsi="Arial" w:cs="Arial"/>
          <w:noProof/>
          <w:sz w:val="22"/>
          <w:szCs w:val="22"/>
        </w:rPr>
        <w:t>(kamionu)</w:t>
      </w:r>
      <w:r w:rsidR="00011D9B" w:rsidRPr="00845D08">
        <w:rPr>
          <w:rFonts w:ascii="Arial" w:hAnsi="Arial" w:cs="Arial"/>
          <w:noProof/>
          <w:sz w:val="22"/>
          <w:szCs w:val="22"/>
        </w:rPr>
        <w:t xml:space="preserve"> v místě určení</w:t>
      </w:r>
    </w:p>
    <w:p w14:paraId="0B183F61" w14:textId="407E64BD" w:rsidR="00011D9B" w:rsidRPr="00845D08" w:rsidRDefault="00011D9B" w:rsidP="002E7772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asistence a dozor/dohled při transportu dodaných rozvaděčů do rozvodny</w:t>
      </w:r>
    </w:p>
    <w:p w14:paraId="4E26C40C" w14:textId="32EF379B" w:rsidR="00011D9B" w:rsidRPr="00845D08" w:rsidRDefault="00011D9B" w:rsidP="00011D9B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asistence a řízení prací při instalaci jednotlivých skříní na místo instalace (základový rám)</w:t>
      </w:r>
    </w:p>
    <w:p w14:paraId="49EB9AE8" w14:textId="10D2D27F" w:rsidR="00011D9B" w:rsidRPr="00845D08" w:rsidRDefault="00011D9B" w:rsidP="00011D9B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popisy jednotlivých polí, nástaveb a prvků rozvaděče</w:t>
      </w:r>
      <w:r w:rsidR="00990991" w:rsidRPr="00845D08">
        <w:rPr>
          <w:rFonts w:ascii="Arial" w:hAnsi="Arial" w:cs="Arial"/>
          <w:noProof/>
          <w:sz w:val="22"/>
          <w:szCs w:val="22"/>
        </w:rPr>
        <w:t xml:space="preserve"> dle schválené projektové dokumentace</w:t>
      </w:r>
    </w:p>
    <w:p w14:paraId="3360486A" w14:textId="08541CAD" w:rsidR="00011D9B" w:rsidRPr="00845D08" w:rsidRDefault="00011D9B" w:rsidP="00011D9B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osazení NN nástaveb, jejich zapojení a vzájemné propojení (mimo vnější kabeláže)</w:t>
      </w:r>
    </w:p>
    <w:p w14:paraId="1DDCC056" w14:textId="32D4B3F1" w:rsidR="00011D9B" w:rsidRPr="00845D08" w:rsidRDefault="00011D9B" w:rsidP="00011D9B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 xml:space="preserve">dozor/dohled při kompletaci jednotlivých polí rozvaděče a sestavy rozvaděčů s tím, že klíčové úkony </w:t>
      </w:r>
      <w:r w:rsidR="00BF2C95" w:rsidRPr="00845D08">
        <w:rPr>
          <w:rFonts w:ascii="Arial" w:hAnsi="Arial" w:cs="Arial"/>
          <w:noProof/>
          <w:sz w:val="22"/>
          <w:szCs w:val="22"/>
        </w:rPr>
        <w:t>provedeny šéfmontérem</w:t>
      </w:r>
    </w:p>
    <w:p w14:paraId="2507EF08" w14:textId="2715AD95" w:rsidR="00BF2C95" w:rsidRPr="00845D08" w:rsidRDefault="00BF2C95" w:rsidP="006E578D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lastRenderedPageBreak/>
        <w:t>kontrola připravenosti rozvaděče k provozu a vydání patřičného protokolu (minimálně kontrola plynových prostorů a signalizace ztráty plynu SF</w:t>
      </w:r>
      <w:r w:rsidRPr="00845D08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Pr="00845D08">
        <w:rPr>
          <w:rFonts w:ascii="Arial" w:hAnsi="Arial" w:cs="Arial"/>
          <w:noProof/>
          <w:sz w:val="22"/>
          <w:szCs w:val="22"/>
        </w:rPr>
        <w:t>, mechanické zkoušky ovládání a mechanického blokování, elektrické zkoušky vypínače, atd.)</w:t>
      </w:r>
    </w:p>
    <w:p w14:paraId="30A4B8B5" w14:textId="754AC67B" w:rsidR="007C1D8E" w:rsidRPr="00845D08" w:rsidRDefault="00BF2C95" w:rsidP="007F7D00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školení pracovníků obsluhy rozvaděče (minimální rozsah školení: popis rozvaděče, bezpečnostní pokyny, ukázka obsluhy a mechanických blokád rozvaděče, praktické cvičení ručního ovládání spínacích prvků, servisní pokyny, atd.)</w:t>
      </w:r>
    </w:p>
    <w:p w14:paraId="7EAF967F" w14:textId="066493E5" w:rsidR="007F7D00" w:rsidRPr="00845D08" w:rsidRDefault="007F7D00" w:rsidP="00F52095">
      <w:pPr>
        <w:pStyle w:val="Odstavecseseznamem"/>
        <w:numPr>
          <w:ilvl w:val="0"/>
          <w:numId w:val="5"/>
        </w:numPr>
        <w:spacing w:before="60" w:line="276" w:lineRule="auto"/>
        <w:rPr>
          <w:rFonts w:ascii="Arial" w:hAnsi="Arial" w:cs="Arial"/>
          <w:noProof/>
          <w:sz w:val="22"/>
          <w:szCs w:val="22"/>
        </w:rPr>
      </w:pPr>
      <w:r w:rsidRPr="00845D08">
        <w:rPr>
          <w:rFonts w:ascii="Arial" w:hAnsi="Arial" w:cs="Arial"/>
          <w:noProof/>
          <w:sz w:val="22"/>
          <w:szCs w:val="22"/>
        </w:rPr>
        <w:t>předání protokol</w:t>
      </w:r>
      <w:r w:rsidR="00A045C8" w:rsidRPr="00845D08">
        <w:rPr>
          <w:rFonts w:ascii="Arial" w:hAnsi="Arial" w:cs="Arial"/>
          <w:noProof/>
          <w:sz w:val="22"/>
          <w:szCs w:val="22"/>
        </w:rPr>
        <w:t xml:space="preserve">u o šéfmontáži </w:t>
      </w:r>
      <w:r w:rsidRPr="00845D08">
        <w:rPr>
          <w:rFonts w:ascii="Arial" w:hAnsi="Arial" w:cs="Arial"/>
          <w:noProof/>
          <w:sz w:val="22"/>
          <w:szCs w:val="22"/>
        </w:rPr>
        <w:t>v českém jazyce a to v</w:t>
      </w:r>
      <w:r w:rsidR="00CA03A6">
        <w:rPr>
          <w:rFonts w:ascii="Arial" w:hAnsi="Arial" w:cs="Arial"/>
          <w:noProof/>
          <w:sz w:val="22"/>
          <w:szCs w:val="22"/>
        </w:rPr>
        <w:t> </w:t>
      </w:r>
      <w:r w:rsidRPr="00845D08">
        <w:rPr>
          <w:rFonts w:ascii="Arial" w:hAnsi="Arial" w:cs="Arial"/>
          <w:noProof/>
          <w:sz w:val="22"/>
          <w:szCs w:val="22"/>
        </w:rPr>
        <w:t>papírové</w:t>
      </w:r>
      <w:r w:rsidR="00CA03A6">
        <w:rPr>
          <w:rFonts w:ascii="Arial" w:hAnsi="Arial" w:cs="Arial"/>
          <w:noProof/>
          <w:sz w:val="22"/>
          <w:szCs w:val="22"/>
        </w:rPr>
        <w:t xml:space="preserve"> i el.podobě</w:t>
      </w:r>
    </w:p>
    <w:p w14:paraId="3ACF660B" w14:textId="77777777" w:rsidR="007F7D00" w:rsidRPr="007F7D00" w:rsidRDefault="007F7D00" w:rsidP="007F7D00">
      <w:pPr>
        <w:spacing w:before="60" w:line="276" w:lineRule="auto"/>
        <w:rPr>
          <w:rFonts w:ascii="Arial" w:hAnsi="Arial" w:cs="Arial"/>
          <w:noProof/>
          <w:sz w:val="22"/>
          <w:szCs w:val="22"/>
        </w:rPr>
      </w:pPr>
    </w:p>
    <w:p w14:paraId="30A4B8B6" w14:textId="77777777" w:rsidR="007C1D8E" w:rsidRDefault="007C1D8E" w:rsidP="00B52503">
      <w:pPr>
        <w:numPr>
          <w:ilvl w:val="0"/>
          <w:numId w:val="2"/>
        </w:numPr>
        <w:tabs>
          <w:tab w:val="left" w:pos="6521"/>
        </w:tabs>
        <w:spacing w:before="120" w:after="120"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30A4B8B7" w14:textId="77777777" w:rsidR="007C1D8E" w:rsidRPr="00EB0022" w:rsidRDefault="007C1D8E" w:rsidP="00B52503">
      <w:pPr>
        <w:spacing w:before="60" w:line="276" w:lineRule="auto"/>
        <w:jc w:val="both"/>
        <w:rPr>
          <w:rStyle w:val="nadpisclanku1"/>
          <w:b w:val="0"/>
          <w:sz w:val="22"/>
          <w:szCs w:val="22"/>
        </w:rPr>
      </w:pPr>
      <w:r w:rsidRPr="00EB0022">
        <w:rPr>
          <w:rStyle w:val="nadpisclanku1"/>
          <w:b w:val="0"/>
          <w:sz w:val="22"/>
          <w:szCs w:val="22"/>
        </w:rPr>
        <w:t xml:space="preserve">Zkoušky musí být provedené dle platných norem, pokud </w:t>
      </w:r>
      <w:r w:rsidR="009B0919">
        <w:rPr>
          <w:rStyle w:val="nadpisclanku1"/>
          <w:b w:val="0"/>
          <w:sz w:val="22"/>
          <w:szCs w:val="22"/>
        </w:rPr>
        <w:t>není dohodnuto jinak</w:t>
      </w:r>
      <w:r w:rsidRPr="00EB0022">
        <w:rPr>
          <w:rStyle w:val="nadpisclanku1"/>
          <w:b w:val="0"/>
          <w:sz w:val="22"/>
          <w:szCs w:val="22"/>
        </w:rPr>
        <w:t xml:space="preserve">. Jakékoliv změny v průběhu </w:t>
      </w:r>
      <w:r w:rsidR="009B0919">
        <w:rPr>
          <w:rStyle w:val="nadpisclanku1"/>
          <w:b w:val="0"/>
          <w:sz w:val="22"/>
          <w:szCs w:val="22"/>
        </w:rPr>
        <w:t xml:space="preserve">plnění </w:t>
      </w:r>
      <w:r w:rsidRPr="00EB0022">
        <w:rPr>
          <w:rStyle w:val="nadpisclanku1"/>
          <w:b w:val="0"/>
          <w:sz w:val="22"/>
          <w:szCs w:val="22"/>
        </w:rPr>
        <w:t xml:space="preserve">smlouvy jsou přípustné </w:t>
      </w:r>
      <w:r w:rsidR="009B0919">
        <w:rPr>
          <w:rStyle w:val="nadpisclanku1"/>
          <w:b w:val="0"/>
          <w:sz w:val="22"/>
          <w:szCs w:val="22"/>
        </w:rPr>
        <w:t xml:space="preserve">na základě </w:t>
      </w:r>
      <w:r w:rsidRPr="00EB0022">
        <w:rPr>
          <w:rStyle w:val="nadpisclanku1"/>
          <w:b w:val="0"/>
          <w:sz w:val="22"/>
          <w:szCs w:val="22"/>
        </w:rPr>
        <w:t xml:space="preserve">dohody. </w:t>
      </w:r>
    </w:p>
    <w:p w14:paraId="30A4B8B9" w14:textId="77777777" w:rsidR="007C1D8E" w:rsidRPr="00A04530" w:rsidRDefault="007C1D8E" w:rsidP="00B52503">
      <w:pPr>
        <w:spacing w:line="276" w:lineRule="auto"/>
        <w:rPr>
          <w:rStyle w:val="nadpisclanku1"/>
          <w:b w:val="0"/>
          <w:sz w:val="22"/>
          <w:szCs w:val="22"/>
        </w:rPr>
      </w:pPr>
    </w:p>
    <w:p w14:paraId="30A4B8BA" w14:textId="77777777" w:rsidR="007C1D8E" w:rsidRDefault="007C1D8E" w:rsidP="00B52503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30A4B8BC" w14:textId="55B26AAD" w:rsidR="00745BC9" w:rsidRPr="00CB09A9" w:rsidRDefault="00745BC9" w:rsidP="00CB09A9">
      <w:pPr>
        <w:pStyle w:val="Odstavecseseznamem"/>
        <w:spacing w:line="276" w:lineRule="auto"/>
        <w:ind w:left="0"/>
        <w:jc w:val="both"/>
        <w:rPr>
          <w:rStyle w:val="nadpisclanku1"/>
          <w:b w:val="0"/>
          <w:bCs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V průběhu trvání smlouvy je kupující oprávněn vyžádat si opětovně </w:t>
      </w:r>
      <w:r w:rsidR="00CB09A9" w:rsidRPr="00CB09A9">
        <w:rPr>
          <w:rStyle w:val="nadpisclanku1"/>
          <w:b w:val="0"/>
          <w:sz w:val="22"/>
          <w:szCs w:val="22"/>
        </w:rPr>
        <w:t xml:space="preserve">platné </w:t>
      </w:r>
      <w:r w:rsidRPr="00CB09A9">
        <w:rPr>
          <w:rStyle w:val="nadpisclanku1"/>
          <w:b w:val="0"/>
          <w:sz w:val="22"/>
          <w:szCs w:val="22"/>
        </w:rPr>
        <w:t>typové testy</w:t>
      </w:r>
      <w:r w:rsidR="00CB09A9" w:rsidRPr="00CB09A9">
        <w:rPr>
          <w:rStyle w:val="nadpisclanku1"/>
          <w:b w:val="0"/>
          <w:sz w:val="22"/>
          <w:szCs w:val="22"/>
        </w:rPr>
        <w:t xml:space="preserve"> (protokoly)</w:t>
      </w:r>
      <w:r w:rsidRPr="00CB09A9">
        <w:rPr>
          <w:rStyle w:val="nadpisclanku1"/>
          <w:b w:val="0"/>
          <w:sz w:val="22"/>
          <w:szCs w:val="22"/>
        </w:rPr>
        <w:t xml:space="preserve"> k nabízeným rozvaděčům s izolací plynem SF</w:t>
      </w:r>
      <w:r w:rsidRPr="00CB09A9">
        <w:rPr>
          <w:rStyle w:val="nadpisclanku1"/>
          <w:b w:val="0"/>
          <w:sz w:val="22"/>
          <w:szCs w:val="22"/>
          <w:vertAlign w:val="subscript"/>
        </w:rPr>
        <w:t>6</w:t>
      </w:r>
      <w:r w:rsidRPr="00CB09A9">
        <w:rPr>
          <w:rStyle w:val="nadpisclanku1"/>
          <w:b w:val="0"/>
          <w:sz w:val="22"/>
          <w:szCs w:val="22"/>
        </w:rPr>
        <w:t xml:space="preserve"> provedené podle ČSN EN 62271-1 a ČSN EN 62271-200 </w:t>
      </w:r>
      <w:r w:rsidR="001356D5">
        <w:rPr>
          <w:rStyle w:val="nadpisclanku1"/>
          <w:b w:val="0"/>
          <w:sz w:val="22"/>
          <w:szCs w:val="22"/>
        </w:rPr>
        <w:t>v platném znění</w:t>
      </w:r>
      <w:r w:rsidRPr="00CB09A9">
        <w:rPr>
          <w:rStyle w:val="nadpisclanku1"/>
          <w:b w:val="0"/>
          <w:sz w:val="22"/>
          <w:szCs w:val="22"/>
        </w:rPr>
        <w:t>.</w:t>
      </w:r>
    </w:p>
    <w:p w14:paraId="30A4B8BD" w14:textId="77777777" w:rsidR="00CB09A9" w:rsidRPr="00CB09A9" w:rsidRDefault="00CB09A9" w:rsidP="00CB09A9">
      <w:pPr>
        <w:pStyle w:val="Odstavecseseznamem"/>
        <w:spacing w:line="276" w:lineRule="auto"/>
        <w:ind w:left="0"/>
        <w:jc w:val="both"/>
        <w:rPr>
          <w:rStyle w:val="nadpisclanku1"/>
          <w:b w:val="0"/>
          <w:sz w:val="22"/>
          <w:szCs w:val="22"/>
        </w:rPr>
      </w:pPr>
    </w:p>
    <w:p w14:paraId="30A4B8BE" w14:textId="38B34F0E" w:rsidR="00745BC9" w:rsidRPr="00CB09A9" w:rsidRDefault="00CB09A9" w:rsidP="00CB09A9">
      <w:pPr>
        <w:pStyle w:val="Odstavecseseznamem"/>
        <w:spacing w:line="276" w:lineRule="auto"/>
        <w:ind w:left="0"/>
        <w:jc w:val="both"/>
        <w:rPr>
          <w:rStyle w:val="nadpisclanku1"/>
          <w:b w:val="0"/>
          <w:bCs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Kupující je d</w:t>
      </w:r>
      <w:r w:rsidR="00745BC9" w:rsidRPr="00CB09A9">
        <w:rPr>
          <w:rStyle w:val="nadpisclanku1"/>
          <w:b w:val="0"/>
          <w:sz w:val="22"/>
          <w:szCs w:val="22"/>
        </w:rPr>
        <w:t xml:space="preserve">ále </w:t>
      </w:r>
      <w:r>
        <w:rPr>
          <w:rStyle w:val="nadpisclanku1"/>
          <w:b w:val="0"/>
          <w:sz w:val="22"/>
          <w:szCs w:val="22"/>
        </w:rPr>
        <w:t xml:space="preserve">oprávněn vyžádat si opětovně v průběhu trvání smlouvy platné </w:t>
      </w:r>
      <w:r w:rsidR="00745BC9" w:rsidRPr="00CB09A9">
        <w:rPr>
          <w:rStyle w:val="nadpisclanku1"/>
          <w:b w:val="0"/>
          <w:sz w:val="22"/>
          <w:szCs w:val="22"/>
        </w:rPr>
        <w:t>typové testy</w:t>
      </w:r>
      <w:r>
        <w:rPr>
          <w:rStyle w:val="nadpisclanku1"/>
          <w:b w:val="0"/>
          <w:sz w:val="22"/>
          <w:szCs w:val="22"/>
        </w:rPr>
        <w:t xml:space="preserve"> (protokoly)</w:t>
      </w:r>
      <w:r w:rsidR="00745BC9" w:rsidRPr="00CB09A9">
        <w:rPr>
          <w:rStyle w:val="nadpisclanku1"/>
          <w:b w:val="0"/>
          <w:sz w:val="22"/>
          <w:szCs w:val="22"/>
        </w:rPr>
        <w:t xml:space="preserve"> k nabízeným vypínačům provedené podle ČSN EN 62271-1 a ČSN EN 62271-100, odpínačům podle ČSN EN 62271-1 a ČSN EN 62271-102, přístrojovým transformátorům proudu a napětí podle </w:t>
      </w:r>
      <w:r w:rsidR="00745BC9" w:rsidRPr="00CB09A9">
        <w:rPr>
          <w:rFonts w:ascii="Arial" w:hAnsi="Arial" w:cs="Arial"/>
          <w:sz w:val="22"/>
          <w:szCs w:val="22"/>
        </w:rPr>
        <w:t>ČSN EN 61869-1, ČSN EN 61869-2 a ČSN EN 61869-3.</w:t>
      </w:r>
      <w:r w:rsidR="00745BC9" w:rsidRPr="00CB09A9">
        <w:rPr>
          <w:rStyle w:val="nadpisclanku1"/>
          <w:b w:val="0"/>
          <w:sz w:val="22"/>
          <w:szCs w:val="22"/>
        </w:rPr>
        <w:t xml:space="preserve"> </w:t>
      </w:r>
    </w:p>
    <w:p w14:paraId="30A4B8BF" w14:textId="77777777" w:rsidR="00745BC9" w:rsidRPr="00CB09A9" w:rsidRDefault="00745BC9" w:rsidP="00CB09A9">
      <w:pPr>
        <w:pStyle w:val="Odstavecseseznamem"/>
        <w:spacing w:line="276" w:lineRule="auto"/>
        <w:ind w:left="420"/>
        <w:jc w:val="both"/>
        <w:rPr>
          <w:rStyle w:val="nadpisclanku1"/>
          <w:b w:val="0"/>
          <w:bCs w:val="0"/>
          <w:sz w:val="22"/>
          <w:szCs w:val="22"/>
        </w:rPr>
      </w:pPr>
    </w:p>
    <w:p w14:paraId="30A4B8C0" w14:textId="77777777" w:rsidR="007C1D8E" w:rsidRPr="00CB09A9" w:rsidRDefault="007C1D8E" w:rsidP="009B0919">
      <w:pPr>
        <w:spacing w:line="276" w:lineRule="auto"/>
        <w:jc w:val="both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Z předložených dokladů musí být zřejmé, ve které akreditované zkušebně byly prováděny, a že zkoušený typ rozvaděče vyhověl předepsaným zkouškám.</w:t>
      </w:r>
    </w:p>
    <w:p w14:paraId="30A4B8C1" w14:textId="77777777" w:rsidR="007C1D8E" w:rsidRDefault="007C1D8E" w:rsidP="00B52503">
      <w:pPr>
        <w:spacing w:line="276" w:lineRule="auto"/>
        <w:rPr>
          <w:rStyle w:val="nadpisclanku1"/>
          <w:b w:val="0"/>
          <w:sz w:val="22"/>
          <w:szCs w:val="22"/>
        </w:rPr>
      </w:pPr>
    </w:p>
    <w:p w14:paraId="30A4B8C2" w14:textId="77777777" w:rsidR="007C1D8E" w:rsidRPr="006610BC" w:rsidRDefault="007C1D8E" w:rsidP="00CB09A9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6610BC">
        <w:rPr>
          <w:rFonts w:ascii="Arial" w:hAnsi="Arial" w:cs="Arial"/>
          <w:b/>
          <w:sz w:val="22"/>
          <w:szCs w:val="22"/>
        </w:rPr>
        <w:t>Kusové zkoušky</w:t>
      </w:r>
    </w:p>
    <w:p w14:paraId="30A4B8C3" w14:textId="5011B7F1" w:rsidR="007C1D8E" w:rsidRPr="00CB09A9" w:rsidRDefault="00CC2361" w:rsidP="00CB09A9">
      <w:pPr>
        <w:spacing w:line="276" w:lineRule="auto"/>
        <w:jc w:val="both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Na dodávaném rozvaděči musí být provedeny kusové zkoušky podle </w:t>
      </w:r>
      <w:r w:rsidR="007C1D8E" w:rsidRPr="00CB09A9">
        <w:rPr>
          <w:rStyle w:val="nadpisclanku1"/>
          <w:b w:val="0"/>
          <w:sz w:val="22"/>
          <w:szCs w:val="22"/>
        </w:rPr>
        <w:t xml:space="preserve">ČSN EN 62271-200 </w:t>
      </w:r>
      <w:r w:rsidR="001356D5">
        <w:rPr>
          <w:rStyle w:val="nadpisclanku1"/>
          <w:b w:val="0"/>
          <w:sz w:val="22"/>
          <w:szCs w:val="22"/>
        </w:rPr>
        <w:t>v platném znění</w:t>
      </w:r>
      <w:r w:rsidR="007C1D8E" w:rsidRPr="00CB09A9">
        <w:rPr>
          <w:rStyle w:val="nadpisclanku1"/>
          <w:b w:val="0"/>
          <w:sz w:val="22"/>
          <w:szCs w:val="22"/>
        </w:rPr>
        <w:t xml:space="preserve"> a musí být zdokumentovány v</w:t>
      </w:r>
      <w:r w:rsidRPr="00CB09A9">
        <w:rPr>
          <w:rStyle w:val="nadpisclanku1"/>
          <w:b w:val="0"/>
          <w:sz w:val="22"/>
          <w:szCs w:val="22"/>
        </w:rPr>
        <w:t> </w:t>
      </w:r>
      <w:r w:rsidR="007C1D8E" w:rsidRPr="00CB09A9">
        <w:rPr>
          <w:rStyle w:val="nadpisclanku1"/>
          <w:b w:val="0"/>
          <w:sz w:val="22"/>
          <w:szCs w:val="22"/>
        </w:rPr>
        <w:t>protokolu o zkoušce (test protokolu).</w:t>
      </w:r>
    </w:p>
    <w:p w14:paraId="30A4B8C4" w14:textId="77777777" w:rsidR="007C1D8E" w:rsidRPr="00CB09A9" w:rsidRDefault="007C1D8E" w:rsidP="00B52503">
      <w:pPr>
        <w:spacing w:line="276" w:lineRule="auto"/>
        <w:rPr>
          <w:rStyle w:val="nadpisclanku1"/>
          <w:b w:val="0"/>
          <w:sz w:val="22"/>
          <w:szCs w:val="22"/>
        </w:rPr>
      </w:pPr>
    </w:p>
    <w:p w14:paraId="30A4B8C5" w14:textId="77777777" w:rsidR="007C1D8E" w:rsidRPr="00CB09A9" w:rsidRDefault="007C1D8E" w:rsidP="00CB09A9">
      <w:pPr>
        <w:spacing w:line="276" w:lineRule="auto"/>
        <w:jc w:val="both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Kromě toho musí být provedeno měření částečných výbojů podle platných standardů (viz. odstavec 2.1.) a to:</w:t>
      </w:r>
    </w:p>
    <w:p w14:paraId="30A4B8C6" w14:textId="77777777" w:rsidR="007C1D8E" w:rsidRPr="00CB09A9" w:rsidRDefault="007C1D8E" w:rsidP="00B52503">
      <w:pPr>
        <w:pStyle w:val="Odstavecseseznamem"/>
        <w:numPr>
          <w:ilvl w:val="0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průchodka:</w:t>
      </w:r>
    </w:p>
    <w:p w14:paraId="30A4B8C7" w14:textId="7777777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předběžný namáhání: 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>min. 1,3 x Ur po dobu alespoň 30 sekund</w:t>
      </w:r>
    </w:p>
    <w:p w14:paraId="30A4B8C8" w14:textId="7777777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měření částečných výbojů: 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 xml:space="preserve">1,1 x Ur max. 2 </w:t>
      </w:r>
      <w:proofErr w:type="spellStart"/>
      <w:r w:rsidRPr="00CB09A9">
        <w:rPr>
          <w:rStyle w:val="nadpisclanku1"/>
          <w:b w:val="0"/>
          <w:sz w:val="22"/>
          <w:szCs w:val="22"/>
        </w:rPr>
        <w:t>pC</w:t>
      </w:r>
      <w:proofErr w:type="spellEnd"/>
    </w:p>
    <w:p w14:paraId="30A4B8C9" w14:textId="7777777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Zhášecí napětí: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 xml:space="preserve">&gt; 1,1 x Ur / √3 </w:t>
      </w:r>
    </w:p>
    <w:p w14:paraId="30A4B8CA" w14:textId="77777777" w:rsidR="007C1D8E" w:rsidRPr="00CB09A9" w:rsidRDefault="007C1D8E" w:rsidP="00B52503">
      <w:p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- rozvaděč: </w:t>
      </w:r>
    </w:p>
    <w:p w14:paraId="30A4B8CB" w14:textId="4DDB5F6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předběžn</w:t>
      </w:r>
      <w:r w:rsidR="00222A70">
        <w:rPr>
          <w:rStyle w:val="nadpisclanku1"/>
          <w:b w:val="0"/>
          <w:sz w:val="22"/>
          <w:szCs w:val="22"/>
        </w:rPr>
        <w:t>é</w:t>
      </w:r>
      <w:r w:rsidRPr="00CB09A9">
        <w:rPr>
          <w:rStyle w:val="nadpisclanku1"/>
          <w:b w:val="0"/>
          <w:sz w:val="22"/>
          <w:szCs w:val="22"/>
        </w:rPr>
        <w:t xml:space="preserve"> namáhání: 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>min. 1,3 x Ur po dobu alespoň 30 sekund</w:t>
      </w:r>
    </w:p>
    <w:p w14:paraId="30A4B8CC" w14:textId="7777777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 xml:space="preserve">měření částečných výbojů: 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 xml:space="preserve">1,1 x Ur max. 20 </w:t>
      </w:r>
      <w:proofErr w:type="spellStart"/>
      <w:r w:rsidRPr="00CB09A9">
        <w:rPr>
          <w:rStyle w:val="nadpisclanku1"/>
          <w:b w:val="0"/>
          <w:sz w:val="22"/>
          <w:szCs w:val="22"/>
        </w:rPr>
        <w:t>pC</w:t>
      </w:r>
      <w:proofErr w:type="spellEnd"/>
    </w:p>
    <w:p w14:paraId="30A4B8CD" w14:textId="77777777" w:rsidR="007C1D8E" w:rsidRPr="00CB09A9" w:rsidRDefault="007C1D8E" w:rsidP="00B52503">
      <w:pPr>
        <w:pStyle w:val="Odstavecseseznamem"/>
        <w:numPr>
          <w:ilvl w:val="1"/>
          <w:numId w:val="4"/>
        </w:numPr>
        <w:spacing w:line="276" w:lineRule="auto"/>
        <w:rPr>
          <w:rStyle w:val="nadpisclanku1"/>
          <w:b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t>Zhášecí napětí:</w:t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</w:r>
      <w:r w:rsidRPr="00CB09A9">
        <w:rPr>
          <w:rStyle w:val="nadpisclanku1"/>
          <w:b w:val="0"/>
          <w:sz w:val="22"/>
          <w:szCs w:val="22"/>
        </w:rPr>
        <w:tab/>
        <w:t xml:space="preserve">&gt; 1,1 x Ur / √3 </w:t>
      </w:r>
    </w:p>
    <w:p w14:paraId="30A4B8CE" w14:textId="77777777" w:rsidR="007C1D8E" w:rsidRPr="00CB09A9" w:rsidRDefault="007C1D8E" w:rsidP="00B52503">
      <w:pPr>
        <w:spacing w:line="276" w:lineRule="auto"/>
        <w:rPr>
          <w:rStyle w:val="nadpisclanku1"/>
          <w:b w:val="0"/>
          <w:sz w:val="22"/>
          <w:szCs w:val="22"/>
        </w:rPr>
      </w:pPr>
    </w:p>
    <w:p w14:paraId="30A4B8CF" w14:textId="77777777" w:rsidR="00745BC9" w:rsidRPr="00CB09A9" w:rsidRDefault="00745BC9" w:rsidP="00745BC9">
      <w:pPr>
        <w:rPr>
          <w:sz w:val="22"/>
          <w:szCs w:val="22"/>
        </w:rPr>
      </w:pPr>
    </w:p>
    <w:p w14:paraId="30A4B8D0" w14:textId="77777777" w:rsidR="00745BC9" w:rsidRPr="00CB09A9" w:rsidRDefault="00745BC9" w:rsidP="00745BC9">
      <w:pPr>
        <w:spacing w:line="276" w:lineRule="auto"/>
        <w:rPr>
          <w:rStyle w:val="nadpisclanku1"/>
          <w:b w:val="0"/>
          <w:bCs w:val="0"/>
          <w:sz w:val="22"/>
          <w:szCs w:val="22"/>
        </w:rPr>
      </w:pPr>
      <w:r w:rsidRPr="00CB09A9">
        <w:rPr>
          <w:rStyle w:val="nadpisclanku1"/>
          <w:b w:val="0"/>
          <w:sz w:val="22"/>
          <w:szCs w:val="22"/>
        </w:rPr>
        <w:lastRenderedPageBreak/>
        <w:t>Odzkoušena bude také další výbava rozvaděče (PTP, PTN, atd.) včetně případné volitelné výbavy.</w:t>
      </w:r>
    </w:p>
    <w:p w14:paraId="30A4B8D2" w14:textId="77777777" w:rsidR="007C1D8E" w:rsidRDefault="007C1D8E" w:rsidP="00B52503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sz w:val="22"/>
          <w:szCs w:val="22"/>
        </w:rPr>
      </w:pPr>
    </w:p>
    <w:p w14:paraId="158A2AF7" w14:textId="35B5DD4E" w:rsidR="00B222B0" w:rsidRPr="00845D08" w:rsidRDefault="00B222B0" w:rsidP="00B222B0">
      <w:pPr>
        <w:pStyle w:val="Odstavecseseznamem"/>
        <w:numPr>
          <w:ilvl w:val="1"/>
          <w:numId w:val="2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845D08">
        <w:rPr>
          <w:rFonts w:ascii="Arial" w:hAnsi="Arial" w:cs="Arial"/>
          <w:b/>
          <w:sz w:val="22"/>
          <w:szCs w:val="22"/>
        </w:rPr>
        <w:t>Zkoušky po montáži</w:t>
      </w:r>
    </w:p>
    <w:p w14:paraId="709EFE4C" w14:textId="5AE31EAD" w:rsidR="00B222B0" w:rsidRDefault="00B222B0" w:rsidP="00B222B0">
      <w:pPr>
        <w:spacing w:line="276" w:lineRule="auto"/>
        <w:jc w:val="both"/>
        <w:rPr>
          <w:rStyle w:val="nadpisclanku1"/>
          <w:b w:val="0"/>
          <w:sz w:val="22"/>
          <w:szCs w:val="22"/>
        </w:rPr>
      </w:pPr>
      <w:r w:rsidRPr="00845D08">
        <w:rPr>
          <w:rStyle w:val="nadpisclanku1"/>
          <w:b w:val="0"/>
          <w:sz w:val="22"/>
          <w:szCs w:val="22"/>
        </w:rPr>
        <w:t>Na dodávaném rozvaděči musí být provedeny zkoušky po montáži na místě užití podle ČSN EN 62271-200 v platném znění a musí být zdokumentovány v protokolu o zkoušce (test protokolu).</w:t>
      </w:r>
    </w:p>
    <w:p w14:paraId="561CC1E4" w14:textId="28472903" w:rsidR="00507E8F" w:rsidRDefault="00507E8F" w:rsidP="00B222B0">
      <w:pPr>
        <w:spacing w:line="276" w:lineRule="auto"/>
        <w:jc w:val="both"/>
        <w:rPr>
          <w:rStyle w:val="nadpisclanku1"/>
          <w:b w:val="0"/>
          <w:sz w:val="22"/>
          <w:szCs w:val="22"/>
        </w:rPr>
      </w:pPr>
    </w:p>
    <w:p w14:paraId="2612C46C" w14:textId="77777777" w:rsidR="00507E8F" w:rsidRPr="00845D08" w:rsidRDefault="00507E8F" w:rsidP="00507E8F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845D08">
        <w:rPr>
          <w:rFonts w:ascii="Arial" w:hAnsi="Arial" w:cs="Arial"/>
          <w:b/>
          <w:sz w:val="22"/>
          <w:szCs w:val="22"/>
        </w:rPr>
        <w:t>Přejímací zkoušky</w:t>
      </w:r>
    </w:p>
    <w:p w14:paraId="4CFD221E" w14:textId="7CD262EE" w:rsidR="00507E8F" w:rsidRDefault="00507E8F" w:rsidP="00507E8F">
      <w:pPr>
        <w:spacing w:before="60" w:after="60"/>
        <w:jc w:val="both"/>
        <w:rPr>
          <w:rStyle w:val="nadpisclanku1"/>
          <w:b w:val="0"/>
          <w:sz w:val="22"/>
          <w:szCs w:val="22"/>
        </w:rPr>
      </w:pPr>
      <w:r w:rsidRPr="00845D08">
        <w:rPr>
          <w:rStyle w:val="nadpisclanku1"/>
          <w:b w:val="0"/>
          <w:sz w:val="22"/>
          <w:szCs w:val="22"/>
        </w:rPr>
        <w:t>Přejímací zkoušky budou provedeny minimálně v rozsahu kusových zkoušek pro ověření vlastností.</w:t>
      </w:r>
    </w:p>
    <w:p w14:paraId="2E2A37C7" w14:textId="24AA95C0" w:rsidR="00D81FCE" w:rsidRDefault="00D81FCE" w:rsidP="00507E8F">
      <w:pPr>
        <w:spacing w:before="60" w:after="60"/>
        <w:jc w:val="both"/>
        <w:rPr>
          <w:rStyle w:val="nadpisclanku1"/>
          <w:b w:val="0"/>
          <w:sz w:val="22"/>
          <w:szCs w:val="22"/>
        </w:rPr>
      </w:pPr>
    </w:p>
    <w:p w14:paraId="3F3FB307" w14:textId="57A78588" w:rsidR="00D81FCE" w:rsidRDefault="00D81FCE" w:rsidP="00D81FCE">
      <w:pPr>
        <w:pStyle w:val="Odstavecseseznamem"/>
        <w:numPr>
          <w:ilvl w:val="0"/>
          <w:numId w:val="2"/>
        </w:numPr>
        <w:spacing w:before="60" w:after="60"/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Přílohy:</w:t>
      </w:r>
    </w:p>
    <w:p w14:paraId="7B20D469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Principiální schémata zapojení k jednotlivým polím:</w:t>
      </w:r>
    </w:p>
    <w:p w14:paraId="3581C1EC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 xml:space="preserve">AJA01.pdf – Pole s vypínačem – vývodové pole </w:t>
      </w:r>
    </w:p>
    <w:p w14:paraId="4DF9454A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AJA02.pdf - Pole s vypínačem – transformátorové pole</w:t>
      </w:r>
    </w:p>
    <w:p w14:paraId="6EE3F774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AJA03.pdf - Pole s vypínačem – pole pro transformátor vlastní spotřeby</w:t>
      </w:r>
    </w:p>
    <w:p w14:paraId="3A991999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AJA04.pdf - Sestava příčného spínače přípojnic</w:t>
      </w:r>
    </w:p>
    <w:p w14:paraId="1E77D12F" w14:textId="77777777" w:rsidR="006040A6" w:rsidRPr="006040A6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AJA05.pdf - Pole měření</w:t>
      </w:r>
    </w:p>
    <w:p w14:paraId="50BA9430" w14:textId="68BE084C" w:rsidR="00D81FCE" w:rsidRPr="00D81FCE" w:rsidRDefault="006040A6" w:rsidP="006040A6">
      <w:pPr>
        <w:pStyle w:val="Odstavecseseznamem"/>
        <w:spacing w:before="60" w:after="60"/>
        <w:ind w:left="420"/>
        <w:jc w:val="both"/>
        <w:rPr>
          <w:rStyle w:val="nadpisclanku1"/>
          <w:b w:val="0"/>
          <w:sz w:val="22"/>
          <w:szCs w:val="22"/>
        </w:rPr>
      </w:pPr>
      <w:r w:rsidRPr="006040A6">
        <w:rPr>
          <w:rStyle w:val="nadpisclanku1"/>
          <w:b w:val="0"/>
          <w:sz w:val="22"/>
          <w:szCs w:val="22"/>
        </w:rPr>
        <w:t>AJA06.pdf - Sestava spínače podélného dělení</w:t>
      </w:r>
    </w:p>
    <w:sectPr w:rsidR="00D81FCE" w:rsidRPr="00D81FCE" w:rsidSect="000A0FD2">
      <w:headerReference w:type="even" r:id="rId10"/>
      <w:headerReference w:type="default" r:id="rId11"/>
      <w:headerReference w:type="first" r:id="rId12"/>
      <w:pgSz w:w="11907" w:h="16840" w:code="9"/>
      <w:pgMar w:top="2092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07FF8" w14:textId="77777777" w:rsidR="00034AF0" w:rsidRDefault="00034AF0">
      <w:r>
        <w:separator/>
      </w:r>
    </w:p>
  </w:endnote>
  <w:endnote w:type="continuationSeparator" w:id="0">
    <w:p w14:paraId="578678B8" w14:textId="77777777" w:rsidR="00034AF0" w:rsidRDefault="00034AF0">
      <w:r>
        <w:continuationSeparator/>
      </w:r>
    </w:p>
  </w:endnote>
  <w:endnote w:type="continuationNotice" w:id="1">
    <w:p w14:paraId="707488BB" w14:textId="77777777" w:rsidR="00045132" w:rsidRDefault="000451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B723A" w14:textId="77777777" w:rsidR="00034AF0" w:rsidRDefault="00034AF0">
      <w:r>
        <w:separator/>
      </w:r>
    </w:p>
  </w:footnote>
  <w:footnote w:type="continuationSeparator" w:id="0">
    <w:p w14:paraId="64B5D24A" w14:textId="77777777" w:rsidR="00034AF0" w:rsidRDefault="00034AF0">
      <w:r>
        <w:continuationSeparator/>
      </w:r>
    </w:p>
  </w:footnote>
  <w:footnote w:type="continuationNotice" w:id="1">
    <w:p w14:paraId="1DDDC6E8" w14:textId="77777777" w:rsidR="00045132" w:rsidRDefault="000451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B8DC" w14:textId="77777777" w:rsidR="004465F7" w:rsidRPr="009F7009" w:rsidRDefault="004465F7" w:rsidP="000A0FD2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30A4B8DD" w14:textId="570A9B67" w:rsidR="004465F7" w:rsidRPr="009F7009" w:rsidRDefault="004465F7" w:rsidP="000A0FD2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="00115B65" w:rsidRPr="00115B65">
      <w:rPr>
        <w:rFonts w:ascii="Arial" w:hAnsi="Arial" w:cs="Arial"/>
        <w:b/>
        <w:sz w:val="16"/>
        <w:szCs w:val="16"/>
        <w:highlight w:val="yellow"/>
      </w:rPr>
      <w:t>doplní účastník</w:t>
    </w:r>
  </w:p>
  <w:p w14:paraId="30A4B8DE" w14:textId="77777777" w:rsidR="004465F7" w:rsidRDefault="004465F7" w:rsidP="000A0FD2"/>
  <w:p w14:paraId="30A4B8DF" w14:textId="7B2DE66B" w:rsidR="004465F7" w:rsidRDefault="002455B9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2455B9">
      <w:rPr>
        <w:rFonts w:ascii="Arial" w:hAnsi="Arial" w:cs="Arial"/>
        <w:b/>
        <w:sz w:val="24"/>
      </w:rPr>
      <w:t xml:space="preserve">Kovově kryté rozvaděče do 25 </w:t>
    </w:r>
    <w:proofErr w:type="spellStart"/>
    <w:r w:rsidRPr="002455B9">
      <w:rPr>
        <w:rFonts w:ascii="Arial" w:hAnsi="Arial" w:cs="Arial"/>
        <w:b/>
        <w:sz w:val="24"/>
      </w:rPr>
      <w:t>kV</w:t>
    </w:r>
    <w:proofErr w:type="spellEnd"/>
    <w:r w:rsidRPr="002455B9">
      <w:rPr>
        <w:rFonts w:ascii="Arial" w:hAnsi="Arial" w:cs="Arial"/>
        <w:b/>
        <w:sz w:val="24"/>
      </w:rPr>
      <w:t xml:space="preserve"> s izolací plynem SF6 pro primární DS</w:t>
    </w:r>
    <w:r w:rsidR="004465F7" w:rsidRPr="000A0FD2">
      <w:rPr>
        <w:rFonts w:ascii="Arial" w:hAnsi="Arial" w:cs="Arial"/>
        <w:b/>
        <w:sz w:val="24"/>
      </w:rPr>
      <w:t xml:space="preserve"> </w:t>
    </w:r>
  </w:p>
  <w:p w14:paraId="30A4B8E0" w14:textId="77777777" w:rsidR="004465F7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30A4B8E1" w14:textId="77777777" w:rsidR="004465F7" w:rsidRPr="009F7009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2 </w:t>
    </w:r>
  </w:p>
  <w:p w14:paraId="30A4B8E2" w14:textId="77777777" w:rsidR="004465F7" w:rsidRPr="009F7009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9F7009">
      <w:rPr>
        <w:rFonts w:ascii="Arial" w:hAnsi="Arial" w:cs="Arial"/>
        <w:b/>
      </w:rPr>
      <w:t>Technická specifikace předmětu veřejné zakázky</w:t>
    </w:r>
  </w:p>
  <w:p w14:paraId="30A4B8E3" w14:textId="5199BCBD" w:rsidR="004465F7" w:rsidRDefault="002455B9" w:rsidP="006B5F9F">
    <w:pPr>
      <w:pStyle w:val="Zhlav"/>
      <w:tabs>
        <w:tab w:val="clear" w:pos="4536"/>
        <w:tab w:val="clear" w:pos="9072"/>
        <w:tab w:val="left" w:pos="7248"/>
        <w:tab w:val="right" w:pos="9640"/>
      </w:tabs>
    </w:pPr>
    <w:r>
      <w:tab/>
    </w:r>
    <w:ins w:id="9" w:author="Földeši, Igor" w:date="2022-11-18T08:20:00Z">
      <w:r>
        <w:tab/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A796" w14:textId="77777777" w:rsidR="00115B65" w:rsidRPr="009F7009" w:rsidRDefault="00115B65" w:rsidP="00115B6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784A0339" w14:textId="77777777" w:rsidR="00115B65" w:rsidRPr="009F7009" w:rsidRDefault="00115B65" w:rsidP="00115B6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115B65">
      <w:rPr>
        <w:rFonts w:ascii="Arial" w:hAnsi="Arial" w:cs="Arial"/>
        <w:b/>
        <w:sz w:val="16"/>
        <w:szCs w:val="16"/>
        <w:highlight w:val="yellow"/>
      </w:rPr>
      <w:t>doplní účastník</w:t>
    </w:r>
  </w:p>
  <w:p w14:paraId="4A6AAAD3" w14:textId="77777777" w:rsidR="00115B65" w:rsidRDefault="00115B65" w:rsidP="00115B65"/>
  <w:p w14:paraId="79284A13" w14:textId="77777777" w:rsidR="00115B65" w:rsidRDefault="00115B65" w:rsidP="00115B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682863">
      <w:rPr>
        <w:rFonts w:ascii="Arial" w:hAnsi="Arial" w:cs="Arial"/>
        <w:b/>
        <w:sz w:val="24"/>
      </w:rPr>
      <w:t xml:space="preserve">Kovově kryté rozvaděče do 25 </w:t>
    </w:r>
    <w:proofErr w:type="spellStart"/>
    <w:r w:rsidRPr="00682863">
      <w:rPr>
        <w:rFonts w:ascii="Arial" w:hAnsi="Arial" w:cs="Arial"/>
        <w:b/>
        <w:sz w:val="24"/>
      </w:rPr>
      <w:t>kV</w:t>
    </w:r>
    <w:proofErr w:type="spellEnd"/>
    <w:r w:rsidRPr="00682863">
      <w:rPr>
        <w:rFonts w:ascii="Arial" w:hAnsi="Arial" w:cs="Arial"/>
        <w:b/>
        <w:sz w:val="24"/>
      </w:rPr>
      <w:t xml:space="preserve"> s izolací plynem SF6 pro primární DS</w:t>
    </w:r>
    <w:r w:rsidRPr="000A0FD2">
      <w:rPr>
        <w:rFonts w:ascii="Arial" w:hAnsi="Arial" w:cs="Arial"/>
        <w:b/>
        <w:sz w:val="24"/>
      </w:rPr>
      <w:t xml:space="preserve"> </w:t>
    </w:r>
  </w:p>
  <w:p w14:paraId="19AEAA8C" w14:textId="77777777" w:rsidR="00115B65" w:rsidRDefault="00115B65" w:rsidP="00115B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5CD18936" w14:textId="77777777" w:rsidR="00115B65" w:rsidRPr="009F7009" w:rsidRDefault="00115B65" w:rsidP="00115B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2 </w:t>
    </w:r>
  </w:p>
  <w:p w14:paraId="6D89B9FA" w14:textId="77777777" w:rsidR="00115B65" w:rsidRPr="009F7009" w:rsidRDefault="00115B65" w:rsidP="00115B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9F7009">
      <w:rPr>
        <w:rFonts w:ascii="Arial" w:hAnsi="Arial" w:cs="Arial"/>
        <w:b/>
      </w:rPr>
      <w:t>Technická specifikace předmětu veřejné zakázky</w:t>
    </w:r>
  </w:p>
  <w:p w14:paraId="57B09219" w14:textId="77777777" w:rsidR="00115B65" w:rsidRDefault="00115B65" w:rsidP="00115B65">
    <w:pPr>
      <w:pStyle w:val="Zhlav"/>
      <w:spacing w:before="120"/>
    </w:pPr>
  </w:p>
  <w:p w14:paraId="30A4B8E8" w14:textId="77777777" w:rsidR="004465F7" w:rsidRPr="00115B65" w:rsidRDefault="004465F7" w:rsidP="00115B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B8E9" w14:textId="77777777" w:rsidR="004465F7" w:rsidRDefault="004465F7">
    <w:pPr>
      <w:pStyle w:val="Zhlav"/>
    </w:pPr>
  </w:p>
  <w:p w14:paraId="30A4B8EA" w14:textId="77777777" w:rsidR="004465F7" w:rsidRDefault="004465F7">
    <w:pPr>
      <w:pStyle w:val="Zhlav"/>
    </w:pPr>
  </w:p>
  <w:p w14:paraId="30A4B8EB" w14:textId="77777777" w:rsidR="004465F7" w:rsidRPr="009F7009" w:rsidRDefault="004465F7" w:rsidP="000A0FD2">
    <w:pPr>
      <w:pStyle w:val="Zhlav"/>
      <w:jc w:val="right"/>
      <w:rPr>
        <w:rFonts w:ascii="Arial" w:hAnsi="Arial" w:cs="Arial"/>
        <w:b/>
        <w:sz w:val="16"/>
        <w:szCs w:val="16"/>
      </w:rPr>
    </w:pPr>
    <w:bookmarkStart w:id="10" w:name="_Hlk127504002"/>
    <w:bookmarkStart w:id="11" w:name="_Hlk127504004"/>
    <w:r w:rsidRPr="009F7009">
      <w:rPr>
        <w:rFonts w:ascii="Arial" w:hAnsi="Arial" w:cs="Arial"/>
        <w:b/>
        <w:sz w:val="16"/>
        <w:szCs w:val="16"/>
      </w:rPr>
      <w:t xml:space="preserve">Číslo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30A4B8EC" w14:textId="0EAD24E3" w:rsidR="004465F7" w:rsidRPr="009F7009" w:rsidRDefault="004465F7" w:rsidP="000A0FD2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bookmarkStart w:id="12" w:name="_Hlk127503933"/>
    <w:r w:rsidRPr="00115B65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115B65" w:rsidRPr="00115B65">
      <w:rPr>
        <w:rFonts w:ascii="Arial" w:hAnsi="Arial" w:cs="Arial"/>
        <w:b/>
        <w:sz w:val="16"/>
        <w:szCs w:val="16"/>
        <w:highlight w:val="yellow"/>
      </w:rPr>
      <w:t>účastník</w:t>
    </w:r>
    <w:bookmarkEnd w:id="12"/>
  </w:p>
  <w:p w14:paraId="30A4B8ED" w14:textId="77777777" w:rsidR="004465F7" w:rsidRDefault="004465F7" w:rsidP="000A0FD2"/>
  <w:p w14:paraId="30A4B8EE" w14:textId="6F23FBF8" w:rsidR="004465F7" w:rsidRDefault="00682863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682863">
      <w:rPr>
        <w:rFonts w:ascii="Arial" w:hAnsi="Arial" w:cs="Arial"/>
        <w:b/>
        <w:sz w:val="24"/>
      </w:rPr>
      <w:t xml:space="preserve">Kovově kryté rozvaděče do 25 </w:t>
    </w:r>
    <w:proofErr w:type="spellStart"/>
    <w:r w:rsidRPr="00682863">
      <w:rPr>
        <w:rFonts w:ascii="Arial" w:hAnsi="Arial" w:cs="Arial"/>
        <w:b/>
        <w:sz w:val="24"/>
      </w:rPr>
      <w:t>kV</w:t>
    </w:r>
    <w:proofErr w:type="spellEnd"/>
    <w:r w:rsidRPr="00682863">
      <w:rPr>
        <w:rFonts w:ascii="Arial" w:hAnsi="Arial" w:cs="Arial"/>
        <w:b/>
        <w:sz w:val="24"/>
      </w:rPr>
      <w:t xml:space="preserve"> s izolací plynem SF6 pro primární DS</w:t>
    </w:r>
    <w:r w:rsidR="004465F7" w:rsidRPr="000A0FD2">
      <w:rPr>
        <w:rFonts w:ascii="Arial" w:hAnsi="Arial" w:cs="Arial"/>
        <w:b/>
        <w:sz w:val="24"/>
      </w:rPr>
      <w:t xml:space="preserve"> </w:t>
    </w:r>
  </w:p>
  <w:p w14:paraId="30A4B8EF" w14:textId="77777777" w:rsidR="004465F7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30A4B8F0" w14:textId="77777777" w:rsidR="004465F7" w:rsidRPr="009F7009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2 </w:t>
    </w:r>
  </w:p>
  <w:p w14:paraId="30A4B8F1" w14:textId="77777777" w:rsidR="004465F7" w:rsidRPr="009F7009" w:rsidRDefault="004465F7" w:rsidP="000A0FD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9F7009">
      <w:rPr>
        <w:rFonts w:ascii="Arial" w:hAnsi="Arial" w:cs="Arial"/>
        <w:b/>
      </w:rPr>
      <w:t>Technická specifikace předmětu veřejné zakázky</w:t>
    </w:r>
  </w:p>
  <w:bookmarkEnd w:id="10"/>
  <w:bookmarkEnd w:id="11"/>
  <w:p w14:paraId="30A4B8F2" w14:textId="77777777" w:rsidR="004465F7" w:rsidRDefault="004465F7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7F8F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B0461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53C98"/>
    <w:multiLevelType w:val="hybridMultilevel"/>
    <w:tmpl w:val="8EE4292E"/>
    <w:lvl w:ilvl="0" w:tplc="A5A0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E14CC"/>
    <w:multiLevelType w:val="multilevel"/>
    <w:tmpl w:val="3DA0B2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  <w:b/>
        <w:bCs w:val="0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40817"/>
    <w:multiLevelType w:val="hybridMultilevel"/>
    <w:tmpl w:val="0450B828"/>
    <w:lvl w:ilvl="0" w:tplc="0405001B">
      <w:start w:val="1"/>
      <w:numFmt w:val="lowerRoman"/>
      <w:lvlText w:val="%1."/>
      <w:lvlJc w:val="right"/>
      <w:pPr>
        <w:ind w:left="3060" w:hanging="360"/>
      </w:pPr>
    </w:lvl>
    <w:lvl w:ilvl="1" w:tplc="04050019" w:tentative="1">
      <w:start w:val="1"/>
      <w:numFmt w:val="lowerLetter"/>
      <w:lvlText w:val="%2."/>
      <w:lvlJc w:val="left"/>
      <w:pPr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 w15:restartNumberingAfterBreak="0">
    <w:nsid w:val="1FA23708"/>
    <w:multiLevelType w:val="hybridMultilevel"/>
    <w:tmpl w:val="7B447812"/>
    <w:lvl w:ilvl="0" w:tplc="5852D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F2A722E"/>
    <w:multiLevelType w:val="hybridMultilevel"/>
    <w:tmpl w:val="36B87D60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41D37F37"/>
    <w:multiLevelType w:val="hybridMultilevel"/>
    <w:tmpl w:val="BD804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318D4"/>
    <w:multiLevelType w:val="hybridMultilevel"/>
    <w:tmpl w:val="0D96A58E"/>
    <w:lvl w:ilvl="0" w:tplc="C066B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C0261D"/>
    <w:multiLevelType w:val="hybridMultilevel"/>
    <w:tmpl w:val="B2366B96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5F601E3C"/>
    <w:multiLevelType w:val="hybridMultilevel"/>
    <w:tmpl w:val="1B7817A2"/>
    <w:lvl w:ilvl="0" w:tplc="BD04F8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F60FED"/>
    <w:multiLevelType w:val="hybridMultilevel"/>
    <w:tmpl w:val="04662292"/>
    <w:lvl w:ilvl="0" w:tplc="48D8DB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EA4A0B"/>
    <w:multiLevelType w:val="singleLevel"/>
    <w:tmpl w:val="395025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</w:abstractNum>
  <w:abstractNum w:abstractNumId="18" w15:restartNumberingAfterBreak="0">
    <w:nsid w:val="6DC74826"/>
    <w:multiLevelType w:val="hybridMultilevel"/>
    <w:tmpl w:val="5A943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15706"/>
    <w:multiLevelType w:val="hybridMultilevel"/>
    <w:tmpl w:val="A3047150"/>
    <w:lvl w:ilvl="0" w:tplc="B7EA45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D15ABA"/>
    <w:multiLevelType w:val="hybridMultilevel"/>
    <w:tmpl w:val="96000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7BBB7B87"/>
    <w:multiLevelType w:val="hybridMultilevel"/>
    <w:tmpl w:val="6C8CD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13"/>
  </w:num>
  <w:num w:numId="10">
    <w:abstractNumId w:val="19"/>
  </w:num>
  <w:num w:numId="11">
    <w:abstractNumId w:val="11"/>
  </w:num>
  <w:num w:numId="12">
    <w:abstractNumId w:val="17"/>
  </w:num>
  <w:num w:numId="13">
    <w:abstractNumId w:val="14"/>
  </w:num>
  <w:num w:numId="14">
    <w:abstractNumId w:val="8"/>
  </w:num>
  <w:num w:numId="15">
    <w:abstractNumId w:val="21"/>
  </w:num>
  <w:num w:numId="16">
    <w:abstractNumId w:val="18"/>
  </w:num>
  <w:num w:numId="17">
    <w:abstractNumId w:val="16"/>
  </w:num>
  <w:num w:numId="18">
    <w:abstractNumId w:val="5"/>
  </w:num>
  <w:num w:numId="19">
    <w:abstractNumId w:val="20"/>
  </w:num>
  <w:num w:numId="20">
    <w:abstractNumId w:val="15"/>
  </w:num>
  <w:num w:numId="21">
    <w:abstractNumId w:val="3"/>
  </w:num>
  <w:num w:numId="22">
    <w:abstractNumId w:val="12"/>
  </w:num>
  <w:num w:numId="23">
    <w:abstractNumId w:val="22"/>
  </w:num>
  <w:num w:numId="24">
    <w:abstractNumId w:val="17"/>
    <w:lvlOverride w:ilvl="0">
      <w:startOverride w:val="4"/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öldeši, Igor">
    <w15:presenceInfo w15:providerId="AD" w15:userId="S::I13477@eon.com::7d18e0ac-8ad5-4130-be65-ab08465d15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9DD"/>
    <w:rsid w:val="00005FEE"/>
    <w:rsid w:val="00006B09"/>
    <w:rsid w:val="00010272"/>
    <w:rsid w:val="00010BB1"/>
    <w:rsid w:val="00011C4C"/>
    <w:rsid w:val="00011D9B"/>
    <w:rsid w:val="00012442"/>
    <w:rsid w:val="00013606"/>
    <w:rsid w:val="000141FB"/>
    <w:rsid w:val="00015328"/>
    <w:rsid w:val="000156E3"/>
    <w:rsid w:val="00020CD7"/>
    <w:rsid w:val="000218FE"/>
    <w:rsid w:val="00025051"/>
    <w:rsid w:val="00025C19"/>
    <w:rsid w:val="000265E7"/>
    <w:rsid w:val="00026721"/>
    <w:rsid w:val="00027502"/>
    <w:rsid w:val="00027D07"/>
    <w:rsid w:val="0003009A"/>
    <w:rsid w:val="0003175A"/>
    <w:rsid w:val="00031C49"/>
    <w:rsid w:val="00032316"/>
    <w:rsid w:val="00032812"/>
    <w:rsid w:val="00032F0A"/>
    <w:rsid w:val="00034AF0"/>
    <w:rsid w:val="00035F20"/>
    <w:rsid w:val="00036131"/>
    <w:rsid w:val="00045132"/>
    <w:rsid w:val="0004693B"/>
    <w:rsid w:val="00054C9C"/>
    <w:rsid w:val="000557E1"/>
    <w:rsid w:val="00056164"/>
    <w:rsid w:val="0005690D"/>
    <w:rsid w:val="00057BFA"/>
    <w:rsid w:val="00061610"/>
    <w:rsid w:val="00065158"/>
    <w:rsid w:val="00070757"/>
    <w:rsid w:val="00070A21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912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0FD2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18CA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0241"/>
    <w:rsid w:val="000E260A"/>
    <w:rsid w:val="000E3B6B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961"/>
    <w:rsid w:val="00111C26"/>
    <w:rsid w:val="00115B65"/>
    <w:rsid w:val="00116E92"/>
    <w:rsid w:val="0011791F"/>
    <w:rsid w:val="00122B15"/>
    <w:rsid w:val="001235CA"/>
    <w:rsid w:val="001257E0"/>
    <w:rsid w:val="001259EF"/>
    <w:rsid w:val="00126547"/>
    <w:rsid w:val="001327D9"/>
    <w:rsid w:val="00133184"/>
    <w:rsid w:val="00133ADF"/>
    <w:rsid w:val="001344F0"/>
    <w:rsid w:val="0013486A"/>
    <w:rsid w:val="001356D5"/>
    <w:rsid w:val="0013598D"/>
    <w:rsid w:val="00140EA9"/>
    <w:rsid w:val="0014114D"/>
    <w:rsid w:val="00141AC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0CBE"/>
    <w:rsid w:val="00161257"/>
    <w:rsid w:val="00164D98"/>
    <w:rsid w:val="00166842"/>
    <w:rsid w:val="001725F7"/>
    <w:rsid w:val="001761FC"/>
    <w:rsid w:val="0017720F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6E6F"/>
    <w:rsid w:val="001A2F83"/>
    <w:rsid w:val="001A41C4"/>
    <w:rsid w:val="001A4D61"/>
    <w:rsid w:val="001B098E"/>
    <w:rsid w:val="001B154A"/>
    <w:rsid w:val="001B2BCB"/>
    <w:rsid w:val="001B5CF5"/>
    <w:rsid w:val="001B6FE0"/>
    <w:rsid w:val="001C0305"/>
    <w:rsid w:val="001C172D"/>
    <w:rsid w:val="001C2038"/>
    <w:rsid w:val="001C2461"/>
    <w:rsid w:val="001C3289"/>
    <w:rsid w:val="001C3DFD"/>
    <w:rsid w:val="001C3EDA"/>
    <w:rsid w:val="001C4BFE"/>
    <w:rsid w:val="001C63B5"/>
    <w:rsid w:val="001C7347"/>
    <w:rsid w:val="001C73CD"/>
    <w:rsid w:val="001C7DB0"/>
    <w:rsid w:val="001D2B4D"/>
    <w:rsid w:val="001D5BE3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4D8"/>
    <w:rsid w:val="00201E65"/>
    <w:rsid w:val="00202A1E"/>
    <w:rsid w:val="002032F8"/>
    <w:rsid w:val="00204E9A"/>
    <w:rsid w:val="0020546E"/>
    <w:rsid w:val="0020693C"/>
    <w:rsid w:val="00207665"/>
    <w:rsid w:val="00210DCD"/>
    <w:rsid w:val="002135C7"/>
    <w:rsid w:val="00214CC6"/>
    <w:rsid w:val="00215C9B"/>
    <w:rsid w:val="00216DDA"/>
    <w:rsid w:val="00217705"/>
    <w:rsid w:val="0022028A"/>
    <w:rsid w:val="00220711"/>
    <w:rsid w:val="00222A70"/>
    <w:rsid w:val="002268A9"/>
    <w:rsid w:val="0022717A"/>
    <w:rsid w:val="00230C63"/>
    <w:rsid w:val="0023406C"/>
    <w:rsid w:val="00235928"/>
    <w:rsid w:val="00236981"/>
    <w:rsid w:val="00243FE9"/>
    <w:rsid w:val="0024491D"/>
    <w:rsid w:val="002455B9"/>
    <w:rsid w:val="00245983"/>
    <w:rsid w:val="00246025"/>
    <w:rsid w:val="0024728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2EA4"/>
    <w:rsid w:val="00274499"/>
    <w:rsid w:val="00275C78"/>
    <w:rsid w:val="00280205"/>
    <w:rsid w:val="002813C6"/>
    <w:rsid w:val="00281D2C"/>
    <w:rsid w:val="0028354C"/>
    <w:rsid w:val="0028552C"/>
    <w:rsid w:val="002861D1"/>
    <w:rsid w:val="00287085"/>
    <w:rsid w:val="0029326B"/>
    <w:rsid w:val="0029426C"/>
    <w:rsid w:val="00294E8C"/>
    <w:rsid w:val="002A1643"/>
    <w:rsid w:val="002A3C4A"/>
    <w:rsid w:val="002A45F2"/>
    <w:rsid w:val="002A4997"/>
    <w:rsid w:val="002A6A22"/>
    <w:rsid w:val="002B1FCD"/>
    <w:rsid w:val="002B21E8"/>
    <w:rsid w:val="002B5223"/>
    <w:rsid w:val="002B525B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E77B6"/>
    <w:rsid w:val="002F025D"/>
    <w:rsid w:val="002F5398"/>
    <w:rsid w:val="002F64E2"/>
    <w:rsid w:val="003010E0"/>
    <w:rsid w:val="00301614"/>
    <w:rsid w:val="003017F4"/>
    <w:rsid w:val="003019D8"/>
    <w:rsid w:val="00302B14"/>
    <w:rsid w:val="003041DB"/>
    <w:rsid w:val="00305A56"/>
    <w:rsid w:val="00307A59"/>
    <w:rsid w:val="00307C3A"/>
    <w:rsid w:val="00312AE8"/>
    <w:rsid w:val="003131D8"/>
    <w:rsid w:val="003137CA"/>
    <w:rsid w:val="0031472C"/>
    <w:rsid w:val="003161BC"/>
    <w:rsid w:val="00322FE4"/>
    <w:rsid w:val="00323483"/>
    <w:rsid w:val="003238BB"/>
    <w:rsid w:val="00325BF2"/>
    <w:rsid w:val="00325D09"/>
    <w:rsid w:val="003271B1"/>
    <w:rsid w:val="00331BC4"/>
    <w:rsid w:val="0033389D"/>
    <w:rsid w:val="00336754"/>
    <w:rsid w:val="003428FD"/>
    <w:rsid w:val="003459EA"/>
    <w:rsid w:val="003473C8"/>
    <w:rsid w:val="00350119"/>
    <w:rsid w:val="00350DFD"/>
    <w:rsid w:val="0035232F"/>
    <w:rsid w:val="00352469"/>
    <w:rsid w:val="00353959"/>
    <w:rsid w:val="00354453"/>
    <w:rsid w:val="00354552"/>
    <w:rsid w:val="00355337"/>
    <w:rsid w:val="0035541C"/>
    <w:rsid w:val="003558EB"/>
    <w:rsid w:val="00355DF2"/>
    <w:rsid w:val="003579D5"/>
    <w:rsid w:val="00357BE4"/>
    <w:rsid w:val="00360184"/>
    <w:rsid w:val="00360ACC"/>
    <w:rsid w:val="00363D46"/>
    <w:rsid w:val="00365D93"/>
    <w:rsid w:val="003660A8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F71"/>
    <w:rsid w:val="00397393"/>
    <w:rsid w:val="003976C6"/>
    <w:rsid w:val="003A100C"/>
    <w:rsid w:val="003A2C8B"/>
    <w:rsid w:val="003A729B"/>
    <w:rsid w:val="003A73FB"/>
    <w:rsid w:val="003B0A3B"/>
    <w:rsid w:val="003B0FB4"/>
    <w:rsid w:val="003B19B1"/>
    <w:rsid w:val="003B1E48"/>
    <w:rsid w:val="003B46FE"/>
    <w:rsid w:val="003B4ABA"/>
    <w:rsid w:val="003B50AC"/>
    <w:rsid w:val="003B71F2"/>
    <w:rsid w:val="003C0D9F"/>
    <w:rsid w:val="003C2BD5"/>
    <w:rsid w:val="003C4556"/>
    <w:rsid w:val="003C6330"/>
    <w:rsid w:val="003C6434"/>
    <w:rsid w:val="003C70E7"/>
    <w:rsid w:val="003D0104"/>
    <w:rsid w:val="003D4223"/>
    <w:rsid w:val="003D5418"/>
    <w:rsid w:val="003D6181"/>
    <w:rsid w:val="003E3020"/>
    <w:rsid w:val="003E4902"/>
    <w:rsid w:val="003E4BEC"/>
    <w:rsid w:val="003E51A1"/>
    <w:rsid w:val="003E5D0A"/>
    <w:rsid w:val="003E69F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14A9"/>
    <w:rsid w:val="00441BDD"/>
    <w:rsid w:val="00443384"/>
    <w:rsid w:val="00444D9A"/>
    <w:rsid w:val="00445FF5"/>
    <w:rsid w:val="004465F7"/>
    <w:rsid w:val="00447F59"/>
    <w:rsid w:val="00451039"/>
    <w:rsid w:val="00451F21"/>
    <w:rsid w:val="0045249A"/>
    <w:rsid w:val="00453764"/>
    <w:rsid w:val="00454DC5"/>
    <w:rsid w:val="00455EF7"/>
    <w:rsid w:val="00460862"/>
    <w:rsid w:val="004640BA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1F0B"/>
    <w:rsid w:val="004A28D4"/>
    <w:rsid w:val="004A4782"/>
    <w:rsid w:val="004A501C"/>
    <w:rsid w:val="004A596A"/>
    <w:rsid w:val="004A7823"/>
    <w:rsid w:val="004B0E9D"/>
    <w:rsid w:val="004B15CA"/>
    <w:rsid w:val="004B16EE"/>
    <w:rsid w:val="004B2955"/>
    <w:rsid w:val="004B2BEA"/>
    <w:rsid w:val="004B4C7B"/>
    <w:rsid w:val="004B507B"/>
    <w:rsid w:val="004B6D42"/>
    <w:rsid w:val="004B76B9"/>
    <w:rsid w:val="004C1752"/>
    <w:rsid w:val="004C1F88"/>
    <w:rsid w:val="004C383E"/>
    <w:rsid w:val="004C459D"/>
    <w:rsid w:val="004C4668"/>
    <w:rsid w:val="004C4C36"/>
    <w:rsid w:val="004C7FEF"/>
    <w:rsid w:val="004D28F3"/>
    <w:rsid w:val="004D3532"/>
    <w:rsid w:val="004D7D14"/>
    <w:rsid w:val="004E0486"/>
    <w:rsid w:val="004E0901"/>
    <w:rsid w:val="004E3676"/>
    <w:rsid w:val="004E4816"/>
    <w:rsid w:val="004E5B52"/>
    <w:rsid w:val="004F0A8F"/>
    <w:rsid w:val="004F11E6"/>
    <w:rsid w:val="004F23AB"/>
    <w:rsid w:val="004F40B8"/>
    <w:rsid w:val="004F4F8B"/>
    <w:rsid w:val="004F7220"/>
    <w:rsid w:val="004F7930"/>
    <w:rsid w:val="00500372"/>
    <w:rsid w:val="00501116"/>
    <w:rsid w:val="00501EF3"/>
    <w:rsid w:val="00506044"/>
    <w:rsid w:val="00507025"/>
    <w:rsid w:val="00507415"/>
    <w:rsid w:val="0050770D"/>
    <w:rsid w:val="00507E8F"/>
    <w:rsid w:val="0051014E"/>
    <w:rsid w:val="0051080D"/>
    <w:rsid w:val="00512616"/>
    <w:rsid w:val="00512C4D"/>
    <w:rsid w:val="00513F46"/>
    <w:rsid w:val="00516522"/>
    <w:rsid w:val="0051657F"/>
    <w:rsid w:val="00520039"/>
    <w:rsid w:val="0052073F"/>
    <w:rsid w:val="00520DB5"/>
    <w:rsid w:val="00521750"/>
    <w:rsid w:val="0052464B"/>
    <w:rsid w:val="00524708"/>
    <w:rsid w:val="00526F20"/>
    <w:rsid w:val="00527CD2"/>
    <w:rsid w:val="005309F7"/>
    <w:rsid w:val="00532AAD"/>
    <w:rsid w:val="00533451"/>
    <w:rsid w:val="00533543"/>
    <w:rsid w:val="00534951"/>
    <w:rsid w:val="00535264"/>
    <w:rsid w:val="00536002"/>
    <w:rsid w:val="00536716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4C8B"/>
    <w:rsid w:val="00555072"/>
    <w:rsid w:val="005563B9"/>
    <w:rsid w:val="0055782F"/>
    <w:rsid w:val="00557F05"/>
    <w:rsid w:val="00561467"/>
    <w:rsid w:val="005617AC"/>
    <w:rsid w:val="005628AF"/>
    <w:rsid w:val="00565780"/>
    <w:rsid w:val="00566837"/>
    <w:rsid w:val="00567932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2B57"/>
    <w:rsid w:val="005A4E80"/>
    <w:rsid w:val="005A7B49"/>
    <w:rsid w:val="005B114B"/>
    <w:rsid w:val="005B18BD"/>
    <w:rsid w:val="005B276D"/>
    <w:rsid w:val="005B3D1B"/>
    <w:rsid w:val="005B6729"/>
    <w:rsid w:val="005B6C0C"/>
    <w:rsid w:val="005B7996"/>
    <w:rsid w:val="005B7AF6"/>
    <w:rsid w:val="005C0D98"/>
    <w:rsid w:val="005C214D"/>
    <w:rsid w:val="005C289A"/>
    <w:rsid w:val="005C5BD2"/>
    <w:rsid w:val="005C64A8"/>
    <w:rsid w:val="005C6A0B"/>
    <w:rsid w:val="005D16E6"/>
    <w:rsid w:val="005D2F73"/>
    <w:rsid w:val="005D656D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2D6"/>
    <w:rsid w:val="005F0D3C"/>
    <w:rsid w:val="005F2BA3"/>
    <w:rsid w:val="005F45DC"/>
    <w:rsid w:val="005F5E79"/>
    <w:rsid w:val="005F7B2D"/>
    <w:rsid w:val="00600B8B"/>
    <w:rsid w:val="006015E1"/>
    <w:rsid w:val="0060335D"/>
    <w:rsid w:val="00604038"/>
    <w:rsid w:val="006040A6"/>
    <w:rsid w:val="00605549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B5A"/>
    <w:rsid w:val="006463DF"/>
    <w:rsid w:val="006464BF"/>
    <w:rsid w:val="0064788C"/>
    <w:rsid w:val="00647A27"/>
    <w:rsid w:val="00647A3F"/>
    <w:rsid w:val="006544AD"/>
    <w:rsid w:val="00655960"/>
    <w:rsid w:val="00656241"/>
    <w:rsid w:val="00656C19"/>
    <w:rsid w:val="006610BC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DF7"/>
    <w:rsid w:val="00682863"/>
    <w:rsid w:val="00690912"/>
    <w:rsid w:val="0069095C"/>
    <w:rsid w:val="0069187F"/>
    <w:rsid w:val="0069247C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179"/>
    <w:rsid w:val="006B3FA4"/>
    <w:rsid w:val="006B449B"/>
    <w:rsid w:val="006B4767"/>
    <w:rsid w:val="006B4F0E"/>
    <w:rsid w:val="006B5F9F"/>
    <w:rsid w:val="006C0309"/>
    <w:rsid w:val="006C09AF"/>
    <w:rsid w:val="006C1E7E"/>
    <w:rsid w:val="006C29A4"/>
    <w:rsid w:val="006C513F"/>
    <w:rsid w:val="006D1987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373D"/>
    <w:rsid w:val="0070509F"/>
    <w:rsid w:val="00707BBE"/>
    <w:rsid w:val="00707BE7"/>
    <w:rsid w:val="00714FFD"/>
    <w:rsid w:val="00715A76"/>
    <w:rsid w:val="00720C36"/>
    <w:rsid w:val="00720EBA"/>
    <w:rsid w:val="00722F1B"/>
    <w:rsid w:val="00724529"/>
    <w:rsid w:val="00726207"/>
    <w:rsid w:val="00732E36"/>
    <w:rsid w:val="007330D0"/>
    <w:rsid w:val="007370EC"/>
    <w:rsid w:val="00742746"/>
    <w:rsid w:val="00743A6C"/>
    <w:rsid w:val="00744480"/>
    <w:rsid w:val="00745BC9"/>
    <w:rsid w:val="00745FE1"/>
    <w:rsid w:val="00746CAA"/>
    <w:rsid w:val="00747188"/>
    <w:rsid w:val="00747AD8"/>
    <w:rsid w:val="00750F6B"/>
    <w:rsid w:val="007525ED"/>
    <w:rsid w:val="00753312"/>
    <w:rsid w:val="0075403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3790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091C"/>
    <w:rsid w:val="007B1606"/>
    <w:rsid w:val="007B195C"/>
    <w:rsid w:val="007B559F"/>
    <w:rsid w:val="007B55B4"/>
    <w:rsid w:val="007C1490"/>
    <w:rsid w:val="007C1638"/>
    <w:rsid w:val="007C1975"/>
    <w:rsid w:val="007C1D8E"/>
    <w:rsid w:val="007C22F3"/>
    <w:rsid w:val="007C3AA1"/>
    <w:rsid w:val="007C40DB"/>
    <w:rsid w:val="007C579C"/>
    <w:rsid w:val="007C7945"/>
    <w:rsid w:val="007D02D8"/>
    <w:rsid w:val="007D0315"/>
    <w:rsid w:val="007D12B2"/>
    <w:rsid w:val="007D15EB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776"/>
    <w:rsid w:val="007E4ED7"/>
    <w:rsid w:val="007E68AB"/>
    <w:rsid w:val="007F2DCA"/>
    <w:rsid w:val="007F5184"/>
    <w:rsid w:val="007F526E"/>
    <w:rsid w:val="007F7D00"/>
    <w:rsid w:val="00800340"/>
    <w:rsid w:val="008004DF"/>
    <w:rsid w:val="00800F1F"/>
    <w:rsid w:val="00804927"/>
    <w:rsid w:val="0080635E"/>
    <w:rsid w:val="00806B8B"/>
    <w:rsid w:val="008141E7"/>
    <w:rsid w:val="008148FF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4074"/>
    <w:rsid w:val="00845D08"/>
    <w:rsid w:val="0084619F"/>
    <w:rsid w:val="00846DEB"/>
    <w:rsid w:val="008503C8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5677"/>
    <w:rsid w:val="00876ECD"/>
    <w:rsid w:val="0088380C"/>
    <w:rsid w:val="008849E4"/>
    <w:rsid w:val="008867BB"/>
    <w:rsid w:val="008871F0"/>
    <w:rsid w:val="00890EE5"/>
    <w:rsid w:val="0089656A"/>
    <w:rsid w:val="00896EBE"/>
    <w:rsid w:val="00897525"/>
    <w:rsid w:val="008A0EA4"/>
    <w:rsid w:val="008A1F8F"/>
    <w:rsid w:val="008A7B71"/>
    <w:rsid w:val="008B0DBA"/>
    <w:rsid w:val="008B2107"/>
    <w:rsid w:val="008B290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33FE"/>
    <w:rsid w:val="00914C20"/>
    <w:rsid w:val="00914FB8"/>
    <w:rsid w:val="0091605F"/>
    <w:rsid w:val="009161A0"/>
    <w:rsid w:val="00920537"/>
    <w:rsid w:val="00922EA8"/>
    <w:rsid w:val="00923172"/>
    <w:rsid w:val="009235A2"/>
    <w:rsid w:val="00923788"/>
    <w:rsid w:val="00925310"/>
    <w:rsid w:val="00925DC3"/>
    <w:rsid w:val="00926F42"/>
    <w:rsid w:val="009310FB"/>
    <w:rsid w:val="0093146A"/>
    <w:rsid w:val="00931C8D"/>
    <w:rsid w:val="009340AC"/>
    <w:rsid w:val="0093514F"/>
    <w:rsid w:val="00935598"/>
    <w:rsid w:val="00935599"/>
    <w:rsid w:val="00935C22"/>
    <w:rsid w:val="00936E97"/>
    <w:rsid w:val="0093794D"/>
    <w:rsid w:val="009404ED"/>
    <w:rsid w:val="009507A1"/>
    <w:rsid w:val="00953671"/>
    <w:rsid w:val="00953C47"/>
    <w:rsid w:val="00962695"/>
    <w:rsid w:val="00962F7A"/>
    <w:rsid w:val="00963A1D"/>
    <w:rsid w:val="00963CF5"/>
    <w:rsid w:val="0097123D"/>
    <w:rsid w:val="00972A0F"/>
    <w:rsid w:val="009730F0"/>
    <w:rsid w:val="00975051"/>
    <w:rsid w:val="00976574"/>
    <w:rsid w:val="009774E6"/>
    <w:rsid w:val="00977851"/>
    <w:rsid w:val="009805C9"/>
    <w:rsid w:val="00981E24"/>
    <w:rsid w:val="00990991"/>
    <w:rsid w:val="00993034"/>
    <w:rsid w:val="0099341F"/>
    <w:rsid w:val="009971CB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0671"/>
    <w:rsid w:val="009B0919"/>
    <w:rsid w:val="009B1566"/>
    <w:rsid w:val="009B444A"/>
    <w:rsid w:val="009C0CFA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446D"/>
    <w:rsid w:val="009F09F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45C8"/>
    <w:rsid w:val="00A069F9"/>
    <w:rsid w:val="00A06EED"/>
    <w:rsid w:val="00A07531"/>
    <w:rsid w:val="00A13248"/>
    <w:rsid w:val="00A14E9F"/>
    <w:rsid w:val="00A16087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2FE"/>
    <w:rsid w:val="00A70622"/>
    <w:rsid w:val="00A70C18"/>
    <w:rsid w:val="00A72E47"/>
    <w:rsid w:val="00A76236"/>
    <w:rsid w:val="00A76529"/>
    <w:rsid w:val="00A76D6D"/>
    <w:rsid w:val="00A804C9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0A03"/>
    <w:rsid w:val="00AA139C"/>
    <w:rsid w:val="00AA25C2"/>
    <w:rsid w:val="00AA3804"/>
    <w:rsid w:val="00AA5ACA"/>
    <w:rsid w:val="00AA66C5"/>
    <w:rsid w:val="00AB1F79"/>
    <w:rsid w:val="00AB33A3"/>
    <w:rsid w:val="00AB344C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0872"/>
    <w:rsid w:val="00AE4586"/>
    <w:rsid w:val="00AE4C7E"/>
    <w:rsid w:val="00AE5DF3"/>
    <w:rsid w:val="00AE6066"/>
    <w:rsid w:val="00AE7057"/>
    <w:rsid w:val="00AF3061"/>
    <w:rsid w:val="00AF4E1F"/>
    <w:rsid w:val="00AF6293"/>
    <w:rsid w:val="00AF7438"/>
    <w:rsid w:val="00AF7DED"/>
    <w:rsid w:val="00B00EE5"/>
    <w:rsid w:val="00B050D7"/>
    <w:rsid w:val="00B05CB3"/>
    <w:rsid w:val="00B07ADC"/>
    <w:rsid w:val="00B10662"/>
    <w:rsid w:val="00B10763"/>
    <w:rsid w:val="00B1117C"/>
    <w:rsid w:val="00B12108"/>
    <w:rsid w:val="00B13059"/>
    <w:rsid w:val="00B13223"/>
    <w:rsid w:val="00B1394D"/>
    <w:rsid w:val="00B13E82"/>
    <w:rsid w:val="00B149BA"/>
    <w:rsid w:val="00B16BEF"/>
    <w:rsid w:val="00B202EF"/>
    <w:rsid w:val="00B20899"/>
    <w:rsid w:val="00B222B0"/>
    <w:rsid w:val="00B2354B"/>
    <w:rsid w:val="00B241DF"/>
    <w:rsid w:val="00B253AC"/>
    <w:rsid w:val="00B26F3B"/>
    <w:rsid w:val="00B30C22"/>
    <w:rsid w:val="00B3194B"/>
    <w:rsid w:val="00B332ED"/>
    <w:rsid w:val="00B33382"/>
    <w:rsid w:val="00B34201"/>
    <w:rsid w:val="00B35F83"/>
    <w:rsid w:val="00B3623D"/>
    <w:rsid w:val="00B375F5"/>
    <w:rsid w:val="00B40666"/>
    <w:rsid w:val="00B416FB"/>
    <w:rsid w:val="00B417D4"/>
    <w:rsid w:val="00B44A21"/>
    <w:rsid w:val="00B45BAD"/>
    <w:rsid w:val="00B4783A"/>
    <w:rsid w:val="00B50AEC"/>
    <w:rsid w:val="00B52503"/>
    <w:rsid w:val="00B55861"/>
    <w:rsid w:val="00B6259C"/>
    <w:rsid w:val="00B6630C"/>
    <w:rsid w:val="00B66614"/>
    <w:rsid w:val="00B66620"/>
    <w:rsid w:val="00B66779"/>
    <w:rsid w:val="00B702A2"/>
    <w:rsid w:val="00B70B27"/>
    <w:rsid w:val="00B7162A"/>
    <w:rsid w:val="00B7400F"/>
    <w:rsid w:val="00B74E26"/>
    <w:rsid w:val="00B759FA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61B3"/>
    <w:rsid w:val="00B872D6"/>
    <w:rsid w:val="00B87703"/>
    <w:rsid w:val="00B87A8C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C54D9"/>
    <w:rsid w:val="00BD016B"/>
    <w:rsid w:val="00BD09D4"/>
    <w:rsid w:val="00BD0CFB"/>
    <w:rsid w:val="00BD0F63"/>
    <w:rsid w:val="00BD2DD4"/>
    <w:rsid w:val="00BD2EEC"/>
    <w:rsid w:val="00BD4A23"/>
    <w:rsid w:val="00BD7633"/>
    <w:rsid w:val="00BE66D0"/>
    <w:rsid w:val="00BF0711"/>
    <w:rsid w:val="00BF1B55"/>
    <w:rsid w:val="00BF2C95"/>
    <w:rsid w:val="00BF32F6"/>
    <w:rsid w:val="00BF53FC"/>
    <w:rsid w:val="00BF5B58"/>
    <w:rsid w:val="00BF6536"/>
    <w:rsid w:val="00C007AF"/>
    <w:rsid w:val="00C00DD5"/>
    <w:rsid w:val="00C02733"/>
    <w:rsid w:val="00C04AD4"/>
    <w:rsid w:val="00C04E32"/>
    <w:rsid w:val="00C05103"/>
    <w:rsid w:val="00C05E27"/>
    <w:rsid w:val="00C0615D"/>
    <w:rsid w:val="00C06690"/>
    <w:rsid w:val="00C07BF1"/>
    <w:rsid w:val="00C11ECA"/>
    <w:rsid w:val="00C1298F"/>
    <w:rsid w:val="00C12D15"/>
    <w:rsid w:val="00C12EA6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37AC8"/>
    <w:rsid w:val="00C401B0"/>
    <w:rsid w:val="00C4054E"/>
    <w:rsid w:val="00C40773"/>
    <w:rsid w:val="00C41535"/>
    <w:rsid w:val="00C421B4"/>
    <w:rsid w:val="00C43494"/>
    <w:rsid w:val="00C43AEE"/>
    <w:rsid w:val="00C45D5D"/>
    <w:rsid w:val="00C47A7E"/>
    <w:rsid w:val="00C505D4"/>
    <w:rsid w:val="00C50965"/>
    <w:rsid w:val="00C5297A"/>
    <w:rsid w:val="00C54232"/>
    <w:rsid w:val="00C55ED6"/>
    <w:rsid w:val="00C6119B"/>
    <w:rsid w:val="00C61912"/>
    <w:rsid w:val="00C659E6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3A6"/>
    <w:rsid w:val="00CA041D"/>
    <w:rsid w:val="00CA185C"/>
    <w:rsid w:val="00CA1B98"/>
    <w:rsid w:val="00CA2BEC"/>
    <w:rsid w:val="00CA4439"/>
    <w:rsid w:val="00CB01E4"/>
    <w:rsid w:val="00CB09A9"/>
    <w:rsid w:val="00CB718D"/>
    <w:rsid w:val="00CC0AED"/>
    <w:rsid w:val="00CC0E88"/>
    <w:rsid w:val="00CC1079"/>
    <w:rsid w:val="00CC2361"/>
    <w:rsid w:val="00CC2C46"/>
    <w:rsid w:val="00CC3066"/>
    <w:rsid w:val="00CC5C0F"/>
    <w:rsid w:val="00CD45C2"/>
    <w:rsid w:val="00CD5BDB"/>
    <w:rsid w:val="00CD5E7D"/>
    <w:rsid w:val="00CF172C"/>
    <w:rsid w:val="00CF6BBF"/>
    <w:rsid w:val="00CF7556"/>
    <w:rsid w:val="00D02A94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184B"/>
    <w:rsid w:val="00D3343E"/>
    <w:rsid w:val="00D34F27"/>
    <w:rsid w:val="00D363D8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56618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4977"/>
    <w:rsid w:val="00D75064"/>
    <w:rsid w:val="00D7537C"/>
    <w:rsid w:val="00D81FCE"/>
    <w:rsid w:val="00D85860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70D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86"/>
    <w:rsid w:val="00DD7384"/>
    <w:rsid w:val="00DE0373"/>
    <w:rsid w:val="00DE038C"/>
    <w:rsid w:val="00DE3677"/>
    <w:rsid w:val="00DE3FFD"/>
    <w:rsid w:val="00DE4762"/>
    <w:rsid w:val="00DE519B"/>
    <w:rsid w:val="00DE51A6"/>
    <w:rsid w:val="00DE55BD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27D0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52C69"/>
    <w:rsid w:val="00E53665"/>
    <w:rsid w:val="00E54A8D"/>
    <w:rsid w:val="00E55953"/>
    <w:rsid w:val="00E561EF"/>
    <w:rsid w:val="00E56A8B"/>
    <w:rsid w:val="00E56CAD"/>
    <w:rsid w:val="00E60705"/>
    <w:rsid w:val="00E60A99"/>
    <w:rsid w:val="00E62370"/>
    <w:rsid w:val="00E659FA"/>
    <w:rsid w:val="00E66E9B"/>
    <w:rsid w:val="00E670D6"/>
    <w:rsid w:val="00E6740C"/>
    <w:rsid w:val="00E6769D"/>
    <w:rsid w:val="00E705E0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35C1"/>
    <w:rsid w:val="00E94B9E"/>
    <w:rsid w:val="00E95C00"/>
    <w:rsid w:val="00E96519"/>
    <w:rsid w:val="00EA0AAF"/>
    <w:rsid w:val="00EA1CBE"/>
    <w:rsid w:val="00EA2740"/>
    <w:rsid w:val="00EA2BC1"/>
    <w:rsid w:val="00EA44B1"/>
    <w:rsid w:val="00EA7406"/>
    <w:rsid w:val="00EB0022"/>
    <w:rsid w:val="00EB0096"/>
    <w:rsid w:val="00EB04AA"/>
    <w:rsid w:val="00EB17B1"/>
    <w:rsid w:val="00EB20FA"/>
    <w:rsid w:val="00EB2C61"/>
    <w:rsid w:val="00EB5159"/>
    <w:rsid w:val="00EC17D4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0286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8CA"/>
    <w:rsid w:val="00F3394D"/>
    <w:rsid w:val="00F34589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4A74"/>
    <w:rsid w:val="00F65626"/>
    <w:rsid w:val="00F67E27"/>
    <w:rsid w:val="00F7020D"/>
    <w:rsid w:val="00F72865"/>
    <w:rsid w:val="00F72BF8"/>
    <w:rsid w:val="00F73E0A"/>
    <w:rsid w:val="00F752A1"/>
    <w:rsid w:val="00F75BA3"/>
    <w:rsid w:val="00F8010F"/>
    <w:rsid w:val="00F8411C"/>
    <w:rsid w:val="00F85442"/>
    <w:rsid w:val="00F913B4"/>
    <w:rsid w:val="00F944C6"/>
    <w:rsid w:val="00F975CF"/>
    <w:rsid w:val="00F975F9"/>
    <w:rsid w:val="00FA2FDD"/>
    <w:rsid w:val="00FA5937"/>
    <w:rsid w:val="00FA59C7"/>
    <w:rsid w:val="00FA6D53"/>
    <w:rsid w:val="00FA73C6"/>
    <w:rsid w:val="00FA74B1"/>
    <w:rsid w:val="00FB0BC9"/>
    <w:rsid w:val="00FB0D58"/>
    <w:rsid w:val="00FB3073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D5083"/>
    <w:rsid w:val="00FE29F2"/>
    <w:rsid w:val="00FE30F4"/>
    <w:rsid w:val="00FE3379"/>
    <w:rsid w:val="00FE44FE"/>
    <w:rsid w:val="00FF03EC"/>
    <w:rsid w:val="00FF3712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0A4B538"/>
  <w15:docId w15:val="{1F60339D-D26F-4ED4-B7A8-4089E6DC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link w:val="Nadpis1Char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link w:val="Nadpis4Char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link w:val="Nadpis5Char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link w:val="Nadpis6Char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link w:val="Zkladntext2Char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link w:val="NzevChar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link w:val="TextbublinyChar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link w:val="ProsttextChar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2A16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6ECD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76ECD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6ECD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7C1D8E"/>
    <w:rPr>
      <w:sz w:val="28"/>
    </w:rPr>
  </w:style>
  <w:style w:type="character" w:customStyle="1" w:styleId="Nadpis2Char">
    <w:name w:val="Nadpis 2 Char"/>
    <w:basedOn w:val="Standardnpsmoodstavce"/>
    <w:link w:val="Nadpis2"/>
    <w:rsid w:val="007C1D8E"/>
    <w:rPr>
      <w:sz w:val="24"/>
    </w:rPr>
  </w:style>
  <w:style w:type="character" w:customStyle="1" w:styleId="Nadpis3Char">
    <w:name w:val="Nadpis 3 Char"/>
    <w:basedOn w:val="Standardnpsmoodstavce"/>
    <w:link w:val="Nadpis3"/>
    <w:rsid w:val="007C1D8E"/>
    <w:rPr>
      <w:rFonts w:ascii="Arial" w:hAnsi="Arial"/>
      <w:b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7C1D8E"/>
    <w:rPr>
      <w:rFonts w:ascii="Arial" w:hAnsi="Arial"/>
      <w:i/>
      <w:snapToGrid w:val="0"/>
      <w:color w:val="808080"/>
      <w:sz w:val="24"/>
    </w:rPr>
  </w:style>
  <w:style w:type="character" w:customStyle="1" w:styleId="Nadpis5Char">
    <w:name w:val="Nadpis 5 Char"/>
    <w:basedOn w:val="Standardnpsmoodstavce"/>
    <w:link w:val="Nadpis5"/>
    <w:rsid w:val="007C1D8E"/>
    <w:rPr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7C1D8E"/>
    <w:rPr>
      <w:sz w:val="28"/>
    </w:rPr>
  </w:style>
  <w:style w:type="character" w:customStyle="1" w:styleId="Nadpis7Char">
    <w:name w:val="Nadpis 7 Char"/>
    <w:basedOn w:val="Standardnpsmoodstavce"/>
    <w:link w:val="Nadpis7"/>
    <w:rsid w:val="007C1D8E"/>
    <w:rPr>
      <w:sz w:val="24"/>
    </w:rPr>
  </w:style>
  <w:style w:type="character" w:customStyle="1" w:styleId="Nadpis8Char">
    <w:name w:val="Nadpis 8 Char"/>
    <w:basedOn w:val="Standardnpsmoodstavce"/>
    <w:link w:val="Nadpis8"/>
    <w:rsid w:val="007C1D8E"/>
    <w:rPr>
      <w:sz w:val="28"/>
    </w:rPr>
  </w:style>
  <w:style w:type="character" w:customStyle="1" w:styleId="Nadpis9Char">
    <w:name w:val="Nadpis 9 Char"/>
    <w:basedOn w:val="Standardnpsmoodstavce"/>
    <w:link w:val="Nadpis9"/>
    <w:rsid w:val="007C1D8E"/>
    <w:rPr>
      <w:rFonts w:ascii="Arial" w:hAnsi="Arial"/>
      <w:b/>
      <w:color w:val="808080"/>
      <w:sz w:val="28"/>
    </w:rPr>
  </w:style>
  <w:style w:type="character" w:customStyle="1" w:styleId="Zkladntext2Char">
    <w:name w:val="Základní text 2 Char"/>
    <w:basedOn w:val="Standardnpsmoodstavce"/>
    <w:link w:val="Zkladntext2"/>
    <w:rsid w:val="007C1D8E"/>
    <w:rPr>
      <w:rFonts w:ascii="Arial" w:hAnsi="Arial"/>
      <w:i/>
      <w:snapToGrid w:val="0"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7C1D8E"/>
    <w:rPr>
      <w:i/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7C1D8E"/>
    <w:rPr>
      <w:sz w:val="24"/>
    </w:rPr>
  </w:style>
  <w:style w:type="character" w:customStyle="1" w:styleId="NzevChar">
    <w:name w:val="Název Char"/>
    <w:basedOn w:val="Standardnpsmoodstavce"/>
    <w:link w:val="Nzev"/>
    <w:rsid w:val="007C1D8E"/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Zkladntextodsazen2Char">
    <w:name w:val="Základní text odsazený 2 Char"/>
    <w:basedOn w:val="Standardnpsmoodstavce"/>
    <w:link w:val="Zkladntextodsazen2"/>
    <w:rsid w:val="007C1D8E"/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7C1D8E"/>
    <w:rPr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semiHidden/>
    <w:rsid w:val="007C1D8E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basedOn w:val="Standardnpsmoodstavce"/>
    <w:link w:val="Prosttext"/>
    <w:rsid w:val="007C1D8E"/>
    <w:rPr>
      <w:rFonts w:ascii="Courier New" w:hAnsi="Courier New" w:cs="Courier New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7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1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B44DF-ED96-4869-AD3A-80B5A8BF8CD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30</Pages>
  <Words>5596</Words>
  <Characters>31744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cp:lastPrinted>2013-06-13T10:00:00Z</cp:lastPrinted>
  <dcterms:created xsi:type="dcterms:W3CDTF">2022-10-24T07:57:00Z</dcterms:created>
  <dcterms:modified xsi:type="dcterms:W3CDTF">2023-02-17T04:29:00Z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2022-09-05T10:47:21Z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64637fad-2722-4121-b40c-5992edee6676</vt:lpwstr>
  </property>
  <property fmtid="{D5CDD505-2E9C-101B-9397-08002B2CF9AE}" pid="8" name="MSIP_Label_42f063bf-ce3a-473c-8609-3866002c85b0_ContentBits">
    <vt:lpwstr>0</vt:lpwstr>
  </property>
</Properties>
</file>